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11" w:rsidRDefault="00774511" w:rsidP="00EC3003">
      <w:pPr>
        <w:rPr>
          <w:ins w:id="0" w:author="Author"/>
          <w:b/>
          <w:sz w:val="20"/>
          <w:lang w:val="en-US"/>
        </w:rPr>
      </w:pPr>
      <w:ins w:id="1" w:author="Author">
        <w:r>
          <w:rPr>
            <w:b/>
            <w:sz w:val="20"/>
            <w:lang w:val="en-US"/>
          </w:rPr>
          <w:t>Annex II</w:t>
        </w:r>
      </w:ins>
    </w:p>
    <w:p w:rsidR="00774511" w:rsidRDefault="00774511" w:rsidP="00EC3003">
      <w:pPr>
        <w:rPr>
          <w:ins w:id="2" w:author="Author"/>
          <w:b/>
          <w:sz w:val="20"/>
          <w:lang w:val="en-US"/>
        </w:rPr>
      </w:pPr>
    </w:p>
    <w:p w:rsidR="00EC3003" w:rsidRPr="00B160FB" w:rsidRDefault="00084400" w:rsidP="00EC3003">
      <w:pPr>
        <w:rPr>
          <w:b/>
          <w:sz w:val="20"/>
          <w:lang w:val="en-US"/>
        </w:rPr>
      </w:pPr>
      <w:r w:rsidRPr="00B160FB">
        <w:rPr>
          <w:b/>
          <w:sz w:val="20"/>
          <w:lang w:val="en-US"/>
        </w:rPr>
        <w:t>S.16.01.</w:t>
      </w:r>
      <w:r w:rsidR="002668F0" w:rsidRPr="009977B6">
        <w:rPr>
          <w:b/>
          <w:sz w:val="20"/>
          <w:lang w:val="en-US"/>
        </w:rPr>
        <w:t xml:space="preserve"> </w:t>
      </w:r>
      <w:r w:rsidR="00EC3003" w:rsidRPr="00B160FB">
        <w:rPr>
          <w:b/>
          <w:sz w:val="20"/>
          <w:lang w:val="en-US"/>
        </w:rPr>
        <w:t>- Information on annuities stemming from Non-Life Insurance obligations</w:t>
      </w:r>
      <w:r w:rsidR="009977B6" w:rsidRPr="009977B6">
        <w:rPr>
          <w:b/>
          <w:sz w:val="20"/>
          <w:lang w:val="en-US"/>
        </w:rPr>
        <w:t xml:space="preserve"> (Old TP-F4)</w:t>
      </w:r>
    </w:p>
    <w:p w:rsidR="00EC3003" w:rsidRPr="00B160FB" w:rsidRDefault="00EC3003" w:rsidP="00EC3003">
      <w:pPr>
        <w:rPr>
          <w:b/>
          <w:sz w:val="20"/>
          <w:lang w:val="en-US"/>
        </w:rPr>
      </w:pPr>
    </w:p>
    <w:p w:rsidR="00EC3003" w:rsidRPr="00B160FB" w:rsidRDefault="001A5AD3" w:rsidP="00084400">
      <w:pPr>
        <w:rPr>
          <w:b/>
          <w:sz w:val="20"/>
          <w:lang w:val="en-US"/>
        </w:rPr>
      </w:pPr>
      <w:r w:rsidRPr="00B160FB">
        <w:rPr>
          <w:b/>
          <w:sz w:val="20"/>
          <w:lang w:val="en-US"/>
        </w:rPr>
        <w:t>General comments:</w:t>
      </w:r>
    </w:p>
    <w:p w:rsidR="002668F0" w:rsidRPr="00B160FB" w:rsidRDefault="002668F0" w:rsidP="002668F0">
      <w:pPr>
        <w:spacing w:line="276" w:lineRule="auto"/>
        <w:jc w:val="both"/>
        <w:rPr>
          <w:sz w:val="20"/>
          <w:lang w:val="en-US"/>
        </w:rPr>
      </w:pPr>
      <w:r w:rsidRPr="00B160F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668F0" w:rsidRPr="00B160FB" w:rsidRDefault="002668F0" w:rsidP="002668F0">
      <w:pPr>
        <w:spacing w:line="276" w:lineRule="auto"/>
        <w:jc w:val="both"/>
        <w:rPr>
          <w:sz w:val="20"/>
          <w:lang w:val="en-US"/>
        </w:rPr>
      </w:pPr>
    </w:p>
    <w:p w:rsidR="009977B6" w:rsidRPr="00774511" w:rsidRDefault="009977B6" w:rsidP="00B160FB">
      <w:pPr>
        <w:jc w:val="both"/>
        <w:rPr>
          <w:sz w:val="20"/>
          <w:lang w:val="en-US"/>
        </w:rPr>
      </w:pPr>
      <w:r w:rsidRPr="00774511">
        <w:rPr>
          <w:sz w:val="20"/>
          <w:lang w:val="en-US"/>
        </w:rPr>
        <w:t>This annex relates to annual submission of information for individual undertakings.</w:t>
      </w:r>
    </w:p>
    <w:p w:rsidR="009977B6" w:rsidRPr="00774511" w:rsidRDefault="009977B6" w:rsidP="00B160FB">
      <w:pPr>
        <w:jc w:val="both"/>
        <w:rPr>
          <w:sz w:val="20"/>
          <w:lang w:val="en-US"/>
        </w:rPr>
      </w:pPr>
    </w:p>
    <w:p w:rsidR="0052556F" w:rsidRDefault="002668F0" w:rsidP="00B160FB">
      <w:pPr>
        <w:jc w:val="both"/>
        <w:rPr>
          <w:ins w:id="3" w:author="Author"/>
          <w:sz w:val="20"/>
          <w:lang w:val="en-US"/>
        </w:rPr>
      </w:pPr>
      <w:r w:rsidRPr="00774511">
        <w:rPr>
          <w:sz w:val="20"/>
          <w:lang w:val="en-US"/>
        </w:rPr>
        <w:t>This t</w:t>
      </w:r>
      <w:r w:rsidR="001A5AD3" w:rsidRPr="00774511">
        <w:rPr>
          <w:sz w:val="20"/>
          <w:lang w:val="en-US"/>
        </w:rPr>
        <w:t xml:space="preserve">emplate should be </w:t>
      </w:r>
      <w:r w:rsidRPr="00774511">
        <w:rPr>
          <w:sz w:val="20"/>
          <w:lang w:val="en-US"/>
        </w:rPr>
        <w:t xml:space="preserve">reported </w:t>
      </w:r>
      <w:r w:rsidR="007713AF" w:rsidRPr="00774511">
        <w:rPr>
          <w:sz w:val="20"/>
          <w:lang w:val="en-US"/>
        </w:rPr>
        <w:t xml:space="preserve">only for annuities </w:t>
      </w:r>
      <w:ins w:id="4" w:author="Author">
        <w:r w:rsidR="00720AA8" w:rsidRPr="00774511">
          <w:rPr>
            <w:sz w:val="20"/>
            <w:lang w:val="en-US"/>
          </w:rPr>
          <w:t xml:space="preserve">formally </w:t>
        </w:r>
        <w:r w:rsidR="000C4282" w:rsidRPr="00774511">
          <w:rPr>
            <w:sz w:val="20"/>
            <w:lang w:val="en-US"/>
          </w:rPr>
          <w:t xml:space="preserve">settled </w:t>
        </w:r>
      </w:ins>
      <w:r w:rsidR="007713AF" w:rsidRPr="00774511">
        <w:rPr>
          <w:sz w:val="20"/>
          <w:lang w:val="en-US"/>
        </w:rPr>
        <w:t xml:space="preserve">stemming from non-life </w:t>
      </w:r>
      <w:ins w:id="5" w:author="Author">
        <w:r w:rsidR="00720AA8" w:rsidRPr="00614FE5">
          <w:rPr>
            <w:sz w:val="20"/>
            <w:lang w:val="en-US"/>
            <w:rPrChange w:id="6" w:author="Author">
              <w:rPr>
                <w:i/>
                <w:iCs/>
                <w:sz w:val="19"/>
                <w:szCs w:val="19"/>
              </w:rPr>
            </w:rPrChange>
          </w:rPr>
          <w:t>contracts and relating to health insurance obligations and relating to insurance obligations other than health insurance obligations</w:t>
        </w:r>
      </w:ins>
      <w:del w:id="7" w:author="Author">
        <w:r w:rsidRPr="00774511" w:rsidDel="00720AA8">
          <w:rPr>
            <w:sz w:val="20"/>
            <w:lang w:val="en-US"/>
          </w:rPr>
          <w:delText xml:space="preserve">issued as </w:delText>
        </w:r>
        <w:r w:rsidR="001A5AD3" w:rsidRPr="00774511" w:rsidDel="00720AA8">
          <w:rPr>
            <w:sz w:val="20"/>
            <w:lang w:val="en-US"/>
          </w:rPr>
          <w:delText>direct business only</w:delText>
        </w:r>
        <w:r w:rsidRPr="00774511" w:rsidDel="00720AA8">
          <w:rPr>
            <w:sz w:val="20"/>
            <w:lang w:val="en-US"/>
          </w:rPr>
          <w:delText>.</w:delText>
        </w:r>
        <w:r w:rsidR="00875C6F" w:rsidRPr="00774511" w:rsidDel="00720AA8">
          <w:rPr>
            <w:sz w:val="20"/>
            <w:lang w:val="en-US"/>
          </w:rPr>
          <w:delText xml:space="preserve"> </w:delText>
        </w:r>
        <w:r w:rsidR="009E4930" w:rsidRPr="00774511" w:rsidDel="00720AA8">
          <w:rPr>
            <w:sz w:val="20"/>
            <w:lang w:val="en-US"/>
          </w:rPr>
          <w:delText>It excludes Life products and includes non-life annuities from claims (although valued similarly to life products, they do not share the same characteristics, such as surrender value for instance)</w:delText>
        </w:r>
      </w:del>
      <w:r w:rsidR="009E4930" w:rsidRPr="00774511">
        <w:rPr>
          <w:sz w:val="20"/>
          <w:lang w:val="en-US"/>
        </w:rPr>
        <w:t>.</w:t>
      </w:r>
      <w:r w:rsidR="009E4930" w:rsidRPr="009977B6">
        <w:rPr>
          <w:sz w:val="20"/>
          <w:lang w:val="en-US"/>
        </w:rPr>
        <w:t xml:space="preserve"> </w:t>
      </w:r>
    </w:p>
    <w:p w:rsidR="00FB33A6" w:rsidRDefault="00FB33A6" w:rsidP="00FB33A6">
      <w:pPr>
        <w:jc w:val="both"/>
        <w:rPr>
          <w:ins w:id="8" w:author="Author"/>
          <w:sz w:val="20"/>
          <w:highlight w:val="yellow"/>
        </w:rPr>
      </w:pPr>
    </w:p>
    <w:p w:rsidR="00FB33A6" w:rsidRPr="00614FE5" w:rsidRDefault="00FB33A6" w:rsidP="00B160FB">
      <w:pPr>
        <w:jc w:val="both"/>
        <w:rPr>
          <w:sz w:val="20"/>
          <w:rPrChange w:id="9" w:author="Author">
            <w:rPr>
              <w:sz w:val="20"/>
              <w:lang w:val="en-US"/>
            </w:rPr>
          </w:rPrChange>
        </w:rPr>
      </w:pPr>
      <w:ins w:id="10" w:author="Author">
        <w:r w:rsidRPr="00614FE5">
          <w:rPr>
            <w:sz w:val="20"/>
            <w:rPrChange w:id="11" w:author="Author">
              <w:rPr>
                <w:sz w:val="20"/>
                <w:highlight w:val="yellow"/>
              </w:rPr>
            </w:rPrChange>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B21800">
          <w:rPr>
            <w:sz w:val="20"/>
          </w:rPr>
          <w:t xml:space="preserve"> </w:t>
        </w:r>
      </w:ins>
    </w:p>
    <w:p w:rsidR="00DB52A4" w:rsidRPr="00B160FB" w:rsidRDefault="00DB52A4" w:rsidP="00B160FB">
      <w:pPr>
        <w:jc w:val="both"/>
        <w:rPr>
          <w:sz w:val="20"/>
          <w:lang w:val="en-US"/>
        </w:rPr>
      </w:pPr>
    </w:p>
    <w:p w:rsidR="009977B6" w:rsidRPr="00B160FB" w:rsidRDefault="002668F0" w:rsidP="00B160FB">
      <w:pPr>
        <w:jc w:val="both"/>
        <w:rPr>
          <w:sz w:val="20"/>
        </w:rPr>
      </w:pPr>
      <w:r w:rsidRPr="009977B6">
        <w:rPr>
          <w:sz w:val="20"/>
          <w:lang w:val="en-US"/>
        </w:rPr>
        <w:t>This t</w:t>
      </w:r>
      <w:r w:rsidR="00DB52A4" w:rsidRPr="00B160FB">
        <w:rPr>
          <w:sz w:val="20"/>
          <w:lang w:val="en-US"/>
        </w:rPr>
        <w:t xml:space="preserve">emplate should be reported by non-life </w:t>
      </w:r>
      <w:r w:rsidRPr="009977B6">
        <w:rPr>
          <w:sz w:val="20"/>
          <w:lang w:val="en-US"/>
        </w:rPr>
        <w:t xml:space="preserve">line of business </w:t>
      </w:r>
      <w:r w:rsidR="00DB52A4" w:rsidRPr="00B160FB">
        <w:rPr>
          <w:sz w:val="20"/>
          <w:lang w:val="en-US"/>
        </w:rPr>
        <w:t>originating the annuity and by currency</w:t>
      </w:r>
      <w:r w:rsidR="000A70D9" w:rsidRPr="009977B6">
        <w:rPr>
          <w:sz w:val="20"/>
          <w:lang w:val="en-US"/>
        </w:rPr>
        <w:t xml:space="preserve">, </w:t>
      </w:r>
      <w:r w:rsidR="000A70D9" w:rsidRPr="00B160FB">
        <w:rPr>
          <w:sz w:val="20"/>
          <w:lang w:val="en-US"/>
        </w:rPr>
        <w:t>considering the following specifications</w:t>
      </w:r>
      <w:r w:rsidR="000A70D9" w:rsidRPr="009977B6">
        <w:rPr>
          <w:sz w:val="20"/>
          <w:lang w:val="en-US"/>
        </w:rPr>
        <w:t>:</w:t>
      </w:r>
    </w:p>
    <w:p w:rsidR="009977B6" w:rsidRPr="00B160FB" w:rsidDel="00FB33A6" w:rsidRDefault="009977B6" w:rsidP="00B160FB">
      <w:pPr>
        <w:numPr>
          <w:ilvl w:val="2"/>
          <w:numId w:val="3"/>
        </w:numPr>
        <w:tabs>
          <w:tab w:val="clear" w:pos="3920"/>
        </w:tabs>
        <w:spacing w:before="240" w:after="240"/>
        <w:ind w:left="1210"/>
        <w:jc w:val="both"/>
        <w:rPr>
          <w:del w:id="12" w:author="Author"/>
          <w:sz w:val="20"/>
          <w:lang w:val="en-US"/>
        </w:rPr>
      </w:pPr>
      <w:del w:id="13" w:author="Author">
        <w:r w:rsidRPr="00B160FB" w:rsidDel="00FB33A6">
          <w:rPr>
            <w:sz w:val="20"/>
            <w:lang w:val="en-US"/>
          </w:rPr>
          <w:delText>The information shall be reported on the basis of accident year or underwriting year, depending on approach used by each undertaking for the specific line of business unless otherwise specified;</w:delText>
        </w:r>
      </w:del>
    </w:p>
    <w:p w:rsidR="009977B6" w:rsidRPr="00B160FB" w:rsidDel="00B13BCF" w:rsidRDefault="009977B6">
      <w:pPr>
        <w:numPr>
          <w:ilvl w:val="2"/>
          <w:numId w:val="3"/>
        </w:numPr>
        <w:tabs>
          <w:tab w:val="clear" w:pos="3920"/>
        </w:tabs>
        <w:spacing w:before="240" w:after="240"/>
        <w:ind w:left="1210"/>
        <w:jc w:val="both"/>
        <w:rPr>
          <w:del w:id="14" w:author="Author"/>
          <w:sz w:val="20"/>
          <w:lang w:val="en-US"/>
        </w:rPr>
        <w:pPrChange w:id="15" w:author="Author">
          <w:pPr>
            <w:numPr>
              <w:ilvl w:val="2"/>
              <w:numId w:val="3"/>
            </w:numPr>
            <w:tabs>
              <w:tab w:val="num" w:pos="3920"/>
            </w:tabs>
            <w:spacing w:before="240" w:after="240"/>
            <w:ind w:left="1210" w:hanging="180"/>
            <w:jc w:val="both"/>
          </w:pPr>
        </w:pPrChange>
      </w:pPr>
      <w:moveFromRangeStart w:id="16" w:author="Author" w:name="move421870604"/>
      <w:moveFrom w:id="17" w:author="Author">
        <w:r w:rsidRPr="00B13BCF" w:rsidDel="006477A1">
          <w:rPr>
            <w:sz w:val="20"/>
            <w:lang w:val="en-US"/>
          </w:rPr>
          <w:t xml:space="preserve">If the best estimate for the annuity claims provisions on a discounted basis from one non-life line of business represents less than 3% of the total best estimate for all annuity claims provisions no currency split is required; </w:t>
        </w:r>
      </w:moveFrom>
    </w:p>
    <w:moveFromRangeEnd w:id="16"/>
    <w:p w:rsidR="009977B6" w:rsidRPr="00774511" w:rsidRDefault="009977B6" w:rsidP="00B13BCF">
      <w:pPr>
        <w:numPr>
          <w:ilvl w:val="2"/>
          <w:numId w:val="3"/>
        </w:numPr>
        <w:tabs>
          <w:tab w:val="clear" w:pos="3920"/>
        </w:tabs>
        <w:spacing w:before="240" w:after="240"/>
        <w:ind w:left="1210"/>
        <w:jc w:val="both"/>
        <w:rPr>
          <w:sz w:val="20"/>
          <w:lang w:val="en-US"/>
        </w:rPr>
      </w:pPr>
      <w:r w:rsidRPr="00774511">
        <w:rPr>
          <w:sz w:val="20"/>
          <w:lang w:val="en-US"/>
        </w:rPr>
        <w:t>If the best estimate for the annuity claims provisions on a discounted basis from one non-life line of business represents more than 3% of the total best estimate for all annuity claims provisions the information shall be reported with the following split by currencies</w:t>
      </w:r>
      <w:ins w:id="18" w:author="Author">
        <w:r w:rsidR="006477A1" w:rsidRPr="00774511">
          <w:rPr>
            <w:sz w:val="20"/>
            <w:lang w:val="en-US"/>
          </w:rPr>
          <w:t xml:space="preserve"> in addition to the total for the line of business</w:t>
        </w:r>
      </w:ins>
      <w:r w:rsidRPr="00774511">
        <w:rPr>
          <w:sz w:val="20"/>
          <w:lang w:val="en-US"/>
        </w:rPr>
        <w:t xml:space="preserve">: </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 xml:space="preserve">Amounts for the </w:t>
      </w:r>
      <w:del w:id="19" w:author="Author">
        <w:r w:rsidRPr="00B160FB" w:rsidDel="00720AA8">
          <w:rPr>
            <w:sz w:val="20"/>
            <w:lang w:val="en-US"/>
          </w:rPr>
          <w:delText xml:space="preserve">solvency II </w:delText>
        </w:r>
      </w:del>
      <w:r w:rsidRPr="00B160FB">
        <w:rPr>
          <w:sz w:val="20"/>
          <w:lang w:val="en-US"/>
        </w:rPr>
        <w:t>reporting currency;</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 xml:space="preserve">Amounts for any currency that represents more than 25% of the best estimate for the annuity claims provisions on a discounted basis </w:t>
      </w:r>
      <w:ins w:id="20" w:author="Author">
        <w:r w:rsidR="00720AA8">
          <w:rPr>
            <w:sz w:val="20"/>
            <w:lang w:val="en-US"/>
          </w:rPr>
          <w:t xml:space="preserve">in the original currency </w:t>
        </w:r>
      </w:ins>
      <w:r w:rsidRPr="00B160FB">
        <w:rPr>
          <w:sz w:val="20"/>
          <w:lang w:val="en-US"/>
        </w:rPr>
        <w:t>from that non-life line of business; or</w:t>
      </w:r>
    </w:p>
    <w:p w:rsidR="009977B6" w:rsidRPr="00085145" w:rsidRDefault="009977B6" w:rsidP="00B160FB">
      <w:pPr>
        <w:numPr>
          <w:ilvl w:val="3"/>
          <w:numId w:val="4"/>
        </w:numPr>
        <w:tabs>
          <w:tab w:val="clear" w:pos="4658"/>
          <w:tab w:val="num" w:pos="1985"/>
        </w:tabs>
        <w:spacing w:before="240" w:after="240"/>
        <w:ind w:left="1985"/>
        <w:jc w:val="both"/>
        <w:rPr>
          <w:sz w:val="20"/>
        </w:rPr>
      </w:pPr>
      <w:r w:rsidRPr="00B160FB">
        <w:rPr>
          <w:sz w:val="20"/>
          <w:lang w:val="en-US"/>
        </w:rPr>
        <w:t xml:space="preserve">Amounts for any currency that represents less than 25% of the best estimate for the annuity claims provisions (discounted basis) </w:t>
      </w:r>
      <w:ins w:id="21" w:author="Author">
        <w:r w:rsidR="00720AA8">
          <w:rPr>
            <w:sz w:val="20"/>
            <w:lang w:val="en-US"/>
          </w:rPr>
          <w:t xml:space="preserve">in the original currency </w:t>
        </w:r>
      </w:ins>
      <w:r w:rsidRPr="00B160FB">
        <w:rPr>
          <w:sz w:val="20"/>
          <w:lang w:val="en-US"/>
        </w:rPr>
        <w:t xml:space="preserve">from that non-life line of business but </w:t>
      </w:r>
      <w:r w:rsidRPr="00080E9A">
        <w:rPr>
          <w:sz w:val="20"/>
          <w:lang w:val="en-US"/>
        </w:rPr>
        <w:t xml:space="preserve">more than 5% of total best estimate for all annuity claims provisions. </w:t>
      </w:r>
    </w:p>
    <w:p w:rsidR="006477A1" w:rsidRPr="00774511" w:rsidRDefault="006477A1" w:rsidP="006477A1">
      <w:pPr>
        <w:numPr>
          <w:ilvl w:val="2"/>
          <w:numId w:val="3"/>
        </w:numPr>
        <w:tabs>
          <w:tab w:val="clear" w:pos="3920"/>
        </w:tabs>
        <w:spacing w:before="240" w:after="240"/>
        <w:ind w:left="1210"/>
        <w:jc w:val="both"/>
        <w:rPr>
          <w:sz w:val="20"/>
          <w:lang w:val="en-US"/>
        </w:rPr>
      </w:pPr>
      <w:moveToRangeStart w:id="22" w:author="Author" w:name="move421870604"/>
      <w:moveTo w:id="23" w:author="Author">
        <w:r w:rsidRPr="00B160FB">
          <w:rPr>
            <w:sz w:val="20"/>
            <w:lang w:val="en-US"/>
          </w:rPr>
          <w:t xml:space="preserve">If the best estimate for the annuity claims provisions on a discounted basis from one non-life line of business </w:t>
        </w:r>
        <w:r w:rsidRPr="00774511">
          <w:rPr>
            <w:sz w:val="20"/>
            <w:lang w:val="en-US"/>
          </w:rPr>
          <w:t>represents less than 3% of the total best estimate for all annuity claims provisions no currency split is required</w:t>
        </w:r>
      </w:moveTo>
      <w:ins w:id="24" w:author="Author">
        <w:r w:rsidRPr="00774511">
          <w:rPr>
            <w:sz w:val="20"/>
            <w:lang w:val="en-US"/>
          </w:rPr>
          <w:t>, only the total for the line of business shall be reported</w:t>
        </w:r>
      </w:ins>
      <w:moveTo w:id="25" w:author="Author">
        <w:r w:rsidRPr="00774511">
          <w:rPr>
            <w:sz w:val="20"/>
            <w:lang w:val="en-US"/>
          </w:rPr>
          <w:t xml:space="preserve">; </w:t>
        </w:r>
      </w:moveTo>
    </w:p>
    <w:moveToRangeEnd w:id="22"/>
    <w:p w:rsidR="009977B6" w:rsidRPr="00774511" w:rsidRDefault="00080E9A" w:rsidP="00B160FB">
      <w:pPr>
        <w:numPr>
          <w:ilvl w:val="2"/>
          <w:numId w:val="3"/>
        </w:numPr>
        <w:tabs>
          <w:tab w:val="clear" w:pos="3920"/>
        </w:tabs>
        <w:spacing w:before="240" w:after="240"/>
        <w:ind w:left="1210"/>
        <w:jc w:val="both"/>
        <w:rPr>
          <w:sz w:val="20"/>
          <w:lang w:val="en-US"/>
        </w:rPr>
      </w:pPr>
      <w:ins w:id="26" w:author="Author">
        <w:del w:id="27" w:author="Author">
          <w:r w:rsidRPr="00614FE5" w:rsidDel="00511115">
            <w:rPr>
              <w:sz w:val="20"/>
              <w:lang w:val="en-US"/>
              <w:rPrChange w:id="28" w:author="Author">
                <w:rPr>
                  <w:rFonts w:ascii="Verdana" w:hAnsi="Verdana"/>
                  <w:sz w:val="20"/>
                </w:rPr>
              </w:rPrChange>
            </w:rPr>
            <w:delText>Reporting by historical accident/undertaking years is not required from the first time application of Solvency II but should be filled in on a best effort basis. For the first reporting year, only the accident/undertaking year N needs to be reported. In the following years, for each year, reporting on one additional accident/underwriting year shall be submitted up to the limit of 15 years</w:delText>
          </w:r>
        </w:del>
      </w:ins>
      <w:del w:id="29" w:author="Author">
        <w:r w:rsidR="009977B6" w:rsidRPr="00774511" w:rsidDel="00511115">
          <w:rPr>
            <w:sz w:val="20"/>
            <w:lang w:val="en-US"/>
          </w:rPr>
          <w:delText xml:space="preserve">Historical </w:delText>
        </w:r>
        <w:r w:rsidR="009977B6" w:rsidRPr="00774511" w:rsidDel="00080E9A">
          <w:rPr>
            <w:sz w:val="20"/>
            <w:lang w:val="en-US"/>
          </w:rPr>
          <w:delText xml:space="preserve">data starting from the first time application of Solvency II is not required but </w:delText>
        </w:r>
        <w:r w:rsidR="009977B6" w:rsidRPr="00614FE5" w:rsidDel="00080E9A">
          <w:rPr>
            <w:sz w:val="20"/>
            <w:lang w:val="en-US"/>
            <w:rPrChange w:id="30" w:author="Author">
              <w:rPr>
                <w:sz w:val="20"/>
              </w:rPr>
            </w:rPrChange>
          </w:rPr>
          <w:delText>might be filled in a best effort basis.</w:delText>
        </w:r>
        <w:r w:rsidR="009977B6" w:rsidRPr="00774511" w:rsidDel="00080E9A">
          <w:rPr>
            <w:sz w:val="20"/>
            <w:lang w:val="en-US"/>
          </w:rPr>
          <w:delText xml:space="preserve"> For the first reporting year only first year need to be reported. In the following years, for each year, information on one additional year shall be submitted up to the limit of 15 years</w:delText>
        </w:r>
        <w:r w:rsidR="009977B6" w:rsidRPr="00774511" w:rsidDel="00720AA8">
          <w:rPr>
            <w:sz w:val="20"/>
            <w:lang w:val="en-US"/>
          </w:rPr>
          <w:delText>.</w:delText>
        </w:r>
      </w:del>
      <w:ins w:id="31" w:author="Author">
        <w:r w:rsidR="004A3D8A" w:rsidRPr="00614FE5">
          <w:rPr>
            <w:sz w:val="20"/>
            <w:lang w:val="en-US"/>
            <w:rPrChange w:id="32" w:author="Author">
              <w:rPr/>
            </w:rPrChange>
          </w:rPr>
          <w:t>The information shall be reported in the original currency of the contracts unless otherwise specified</w:t>
        </w:r>
        <w:r w:rsidR="00295BC6" w:rsidRPr="00774511">
          <w:rPr>
            <w:sz w:val="20"/>
            <w:lang w:val="en-US"/>
          </w:rPr>
          <w:t>.</w:t>
        </w:r>
      </w:ins>
    </w:p>
    <w:p w:rsidR="001A5AD3" w:rsidRDefault="001A5AD3" w:rsidP="00B160FB">
      <w:pPr>
        <w:jc w:val="both"/>
        <w:rPr>
          <w:sz w:val="20"/>
          <w:lang w:val="en-US"/>
        </w:rPr>
      </w:pPr>
      <w:r w:rsidRPr="00614FE5">
        <w:rPr>
          <w:sz w:val="20"/>
          <w:lang w:val="en-US"/>
          <w:rPrChange w:id="33" w:author="Author">
            <w:rPr>
              <w:sz w:val="20"/>
              <w:highlight w:val="yellow"/>
              <w:lang w:val="en-US"/>
            </w:rPr>
          </w:rPrChange>
        </w:rPr>
        <w:t xml:space="preserve">This template is interlinked </w:t>
      </w:r>
      <w:r w:rsidR="002668F0" w:rsidRPr="00614FE5">
        <w:rPr>
          <w:sz w:val="20"/>
          <w:lang w:val="en-US"/>
          <w:rPrChange w:id="34" w:author="Author">
            <w:rPr>
              <w:sz w:val="20"/>
              <w:highlight w:val="yellow"/>
              <w:lang w:val="en-US"/>
            </w:rPr>
          </w:rPrChange>
        </w:rPr>
        <w:t>with the n</w:t>
      </w:r>
      <w:r w:rsidRPr="00614FE5">
        <w:rPr>
          <w:sz w:val="20"/>
          <w:lang w:val="en-US"/>
          <w:rPrChange w:id="35" w:author="Author">
            <w:rPr>
              <w:sz w:val="20"/>
              <w:highlight w:val="yellow"/>
              <w:lang w:val="en-US"/>
            </w:rPr>
          </w:rPrChange>
        </w:rPr>
        <w:t xml:space="preserve">on-Life template </w:t>
      </w:r>
      <w:r w:rsidR="005E48B6" w:rsidRPr="00614FE5">
        <w:rPr>
          <w:sz w:val="20"/>
          <w:lang w:val="en-GB"/>
          <w:rPrChange w:id="36" w:author="Author">
            <w:rPr>
              <w:sz w:val="20"/>
              <w:highlight w:val="yellow"/>
              <w:lang w:val="en-GB"/>
            </w:rPr>
          </w:rPrChange>
        </w:rPr>
        <w:t>S.19.01</w:t>
      </w:r>
      <w:r w:rsidRPr="00614FE5">
        <w:rPr>
          <w:sz w:val="20"/>
          <w:lang w:val="en-US"/>
          <w:rPrChange w:id="37" w:author="Author">
            <w:rPr>
              <w:sz w:val="20"/>
              <w:highlight w:val="yellow"/>
              <w:lang w:val="en-US"/>
            </w:rPr>
          </w:rPrChange>
        </w:rPr>
        <w:t xml:space="preserve">. </w:t>
      </w:r>
      <w:r w:rsidRPr="00614FE5">
        <w:rPr>
          <w:sz w:val="20"/>
          <w:lang w:val="en-GB"/>
          <w:rPrChange w:id="38" w:author="Author">
            <w:rPr>
              <w:sz w:val="20"/>
              <w:highlight w:val="yellow"/>
              <w:lang w:val="en-GB"/>
            </w:rPr>
          </w:rPrChange>
        </w:rPr>
        <w:t xml:space="preserve">The sum of </w:t>
      </w:r>
      <w:r w:rsidR="002668F0" w:rsidRPr="00614FE5">
        <w:rPr>
          <w:sz w:val="20"/>
          <w:lang w:val="en-GB"/>
          <w:rPrChange w:id="39" w:author="Author">
            <w:rPr>
              <w:sz w:val="20"/>
              <w:highlight w:val="yellow"/>
              <w:lang w:val="en-GB"/>
            </w:rPr>
          </w:rPrChange>
        </w:rPr>
        <w:t xml:space="preserve">technical </w:t>
      </w:r>
      <w:r w:rsidRPr="00614FE5">
        <w:rPr>
          <w:sz w:val="20"/>
          <w:lang w:val="en-GB"/>
          <w:rPrChange w:id="40" w:author="Author">
            <w:rPr>
              <w:sz w:val="20"/>
              <w:highlight w:val="yellow"/>
              <w:lang w:val="en-GB"/>
            </w:rPr>
          </w:rPrChange>
        </w:rPr>
        <w:t>provisions in templates S.16.01</w:t>
      </w:r>
      <w:r w:rsidR="00321132" w:rsidRPr="00614FE5">
        <w:rPr>
          <w:sz w:val="20"/>
          <w:lang w:val="en-GB"/>
          <w:rPrChange w:id="41" w:author="Author">
            <w:rPr>
              <w:sz w:val="20"/>
              <w:highlight w:val="yellow"/>
              <w:lang w:val="en-GB"/>
            </w:rPr>
          </w:rPrChange>
        </w:rPr>
        <w:t xml:space="preserve"> </w:t>
      </w:r>
      <w:r w:rsidRPr="00614FE5">
        <w:rPr>
          <w:sz w:val="20"/>
          <w:lang w:val="en-GB"/>
          <w:rPrChange w:id="42" w:author="Author">
            <w:rPr>
              <w:sz w:val="20"/>
              <w:highlight w:val="yellow"/>
              <w:lang w:val="en-GB"/>
            </w:rPr>
          </w:rPrChange>
        </w:rPr>
        <w:t>and S.19.01</w:t>
      </w:r>
      <w:ins w:id="43" w:author="Author">
        <w:r w:rsidR="000C4282">
          <w:rPr>
            <w:sz w:val="20"/>
            <w:lang w:val="en-GB"/>
          </w:rPr>
          <w:t xml:space="preserve"> </w:t>
        </w:r>
      </w:ins>
      <w:r w:rsidRPr="00614FE5">
        <w:rPr>
          <w:sz w:val="20"/>
          <w:lang w:val="en-GB"/>
          <w:rPrChange w:id="44" w:author="Author">
            <w:rPr>
              <w:sz w:val="20"/>
              <w:highlight w:val="yellow"/>
              <w:lang w:val="en-GB"/>
            </w:rPr>
          </w:rPrChange>
        </w:rPr>
        <w:t xml:space="preserve">for one non-life </w:t>
      </w:r>
      <w:proofErr w:type="spellStart"/>
      <w:r w:rsidRPr="00614FE5">
        <w:rPr>
          <w:sz w:val="20"/>
          <w:lang w:val="en-GB"/>
          <w:rPrChange w:id="45" w:author="Author">
            <w:rPr>
              <w:sz w:val="20"/>
              <w:highlight w:val="yellow"/>
              <w:lang w:val="en-GB"/>
            </w:rPr>
          </w:rPrChange>
        </w:rPr>
        <w:t>LoB</w:t>
      </w:r>
      <w:proofErr w:type="spellEnd"/>
      <w:r w:rsidRPr="00614FE5">
        <w:rPr>
          <w:sz w:val="20"/>
          <w:lang w:val="en-GB"/>
          <w:rPrChange w:id="46" w:author="Author">
            <w:rPr>
              <w:sz w:val="20"/>
              <w:highlight w:val="yellow"/>
              <w:lang w:val="en-GB"/>
            </w:rPr>
          </w:rPrChange>
        </w:rPr>
        <w:t xml:space="preserve"> represents the total claims </w:t>
      </w:r>
      <w:r w:rsidR="00DB52A4" w:rsidRPr="00614FE5">
        <w:rPr>
          <w:sz w:val="20"/>
          <w:lang w:val="en-GB"/>
          <w:rPrChange w:id="47" w:author="Author">
            <w:rPr>
              <w:sz w:val="20"/>
              <w:highlight w:val="yellow"/>
              <w:lang w:val="en-GB"/>
            </w:rPr>
          </w:rPrChange>
        </w:rPr>
        <w:t xml:space="preserve">best estimate </w:t>
      </w:r>
      <w:r w:rsidRPr="00614FE5">
        <w:rPr>
          <w:sz w:val="20"/>
          <w:lang w:val="en-GB"/>
          <w:rPrChange w:id="48" w:author="Author">
            <w:rPr>
              <w:sz w:val="20"/>
              <w:highlight w:val="yellow"/>
              <w:lang w:val="en-GB"/>
            </w:rPr>
          </w:rPrChange>
        </w:rPr>
        <w:t xml:space="preserve">originating from this </w:t>
      </w:r>
      <w:proofErr w:type="spellStart"/>
      <w:r w:rsidRPr="00614FE5">
        <w:rPr>
          <w:sz w:val="20"/>
          <w:lang w:val="en-GB"/>
          <w:rPrChange w:id="49" w:author="Author">
            <w:rPr>
              <w:sz w:val="20"/>
              <w:highlight w:val="yellow"/>
              <w:lang w:val="en-GB"/>
            </w:rPr>
          </w:rPrChange>
        </w:rPr>
        <w:t>LoB</w:t>
      </w:r>
      <w:proofErr w:type="spellEnd"/>
      <w:r w:rsidRPr="00614FE5">
        <w:rPr>
          <w:sz w:val="20"/>
          <w:lang w:val="en-GB"/>
          <w:rPrChange w:id="50" w:author="Author">
            <w:rPr>
              <w:sz w:val="20"/>
              <w:highlight w:val="yellow"/>
              <w:lang w:val="en-GB"/>
            </w:rPr>
          </w:rPrChange>
        </w:rPr>
        <w:t xml:space="preserve"> (also refer log to template S.19.01). </w:t>
      </w:r>
      <w:ins w:id="51" w:author="Author">
        <w:r w:rsidR="00613CEB" w:rsidRPr="00614FE5">
          <w:rPr>
            <w:color w:val="1F497D"/>
            <w:sz w:val="20"/>
            <w:u w:val="single"/>
            <w:rPrChange w:id="52" w:author="Author">
              <w:rPr>
                <w:color w:val="1F497D"/>
                <w:u w:val="single"/>
              </w:rPr>
            </w:rPrChange>
          </w:rPr>
          <w:t>All or part of an</w:t>
        </w:r>
        <w:r w:rsidR="00613CEB" w:rsidRPr="00614FE5">
          <w:rPr>
            <w:color w:val="1F497D"/>
            <w:sz w:val="20"/>
            <w:rPrChange w:id="53" w:author="Author">
              <w:rPr>
                <w:color w:val="1F497D"/>
              </w:rPr>
            </w:rPrChange>
          </w:rPr>
          <w:t xml:space="preserve"> o</w:t>
        </w:r>
      </w:ins>
      <w:del w:id="54" w:author="Author">
        <w:r w:rsidRPr="00614FE5" w:rsidDel="00613CEB">
          <w:rPr>
            <w:sz w:val="20"/>
            <w:lang w:val="en-US"/>
            <w:rPrChange w:id="55" w:author="Author">
              <w:rPr>
                <w:sz w:val="20"/>
                <w:highlight w:val="yellow"/>
                <w:lang w:val="en-US"/>
              </w:rPr>
            </w:rPrChange>
          </w:rPr>
          <w:delText>O</w:delText>
        </w:r>
      </w:del>
      <w:proofErr w:type="spellStart"/>
      <w:r w:rsidRPr="00614FE5">
        <w:rPr>
          <w:sz w:val="20"/>
          <w:lang w:val="en-US"/>
          <w:rPrChange w:id="56" w:author="Author">
            <w:rPr>
              <w:sz w:val="20"/>
              <w:highlight w:val="yellow"/>
              <w:lang w:val="en-US"/>
            </w:rPr>
          </w:rPrChange>
        </w:rPr>
        <w:t>bligation</w:t>
      </w:r>
      <w:proofErr w:type="spellEnd"/>
      <w:del w:id="57" w:author="Author">
        <w:r w:rsidRPr="00614FE5" w:rsidDel="00613CEB">
          <w:rPr>
            <w:sz w:val="20"/>
            <w:lang w:val="en-US"/>
            <w:rPrChange w:id="58" w:author="Author">
              <w:rPr>
                <w:sz w:val="20"/>
                <w:highlight w:val="yellow"/>
                <w:lang w:val="en-US"/>
              </w:rPr>
            </w:rPrChange>
          </w:rPr>
          <w:delText>s</w:delText>
        </w:r>
      </w:del>
      <w:r w:rsidRPr="00614FE5">
        <w:rPr>
          <w:sz w:val="20"/>
          <w:lang w:val="en-US"/>
          <w:rPrChange w:id="59" w:author="Author">
            <w:rPr>
              <w:sz w:val="20"/>
              <w:highlight w:val="yellow"/>
              <w:lang w:val="en-US"/>
            </w:rPr>
          </w:rPrChange>
        </w:rPr>
        <w:t xml:space="preserve"> move</w:t>
      </w:r>
      <w:ins w:id="60" w:author="Author">
        <w:r w:rsidR="00613CEB" w:rsidRPr="00613CEB">
          <w:rPr>
            <w:sz w:val="20"/>
            <w:lang w:val="en-US"/>
          </w:rPr>
          <w:t>s</w:t>
        </w:r>
      </w:ins>
      <w:r w:rsidRPr="00614FE5">
        <w:rPr>
          <w:sz w:val="20"/>
          <w:lang w:val="en-US"/>
          <w:rPrChange w:id="61" w:author="Author">
            <w:rPr>
              <w:sz w:val="20"/>
              <w:highlight w:val="yellow"/>
              <w:lang w:val="en-US"/>
            </w:rPr>
          </w:rPrChange>
        </w:rPr>
        <w:t xml:space="preserve"> from </w:t>
      </w:r>
      <w:r w:rsidRPr="00614FE5">
        <w:rPr>
          <w:sz w:val="20"/>
          <w:lang w:val="en-GB"/>
          <w:rPrChange w:id="62" w:author="Author">
            <w:rPr>
              <w:sz w:val="20"/>
              <w:highlight w:val="yellow"/>
              <w:lang w:val="en-GB"/>
            </w:rPr>
          </w:rPrChange>
        </w:rPr>
        <w:t>S.19.01</w:t>
      </w:r>
      <w:r w:rsidRPr="00614FE5">
        <w:rPr>
          <w:sz w:val="20"/>
          <w:lang w:val="en-US"/>
          <w:rPrChange w:id="63" w:author="Author">
            <w:rPr>
              <w:sz w:val="20"/>
              <w:highlight w:val="yellow"/>
              <w:lang w:val="en-US"/>
            </w:rPr>
          </w:rPrChange>
        </w:rPr>
        <w:t xml:space="preserve"> into </w:t>
      </w:r>
      <w:r w:rsidRPr="00614FE5">
        <w:rPr>
          <w:sz w:val="20"/>
          <w:lang w:val="en-GB"/>
          <w:rPrChange w:id="64" w:author="Author">
            <w:rPr>
              <w:sz w:val="20"/>
              <w:highlight w:val="yellow"/>
              <w:lang w:val="en-GB"/>
            </w:rPr>
          </w:rPrChange>
        </w:rPr>
        <w:t>S.16.01</w:t>
      </w:r>
      <w:r w:rsidRPr="00614FE5">
        <w:rPr>
          <w:sz w:val="20"/>
          <w:lang w:val="en-US"/>
          <w:rPrChange w:id="65" w:author="Author">
            <w:rPr>
              <w:sz w:val="20"/>
              <w:highlight w:val="yellow"/>
              <w:lang w:val="en-US"/>
            </w:rPr>
          </w:rPrChange>
        </w:rPr>
        <w:t>, when both of the conditions below are met:</w:t>
      </w:r>
    </w:p>
    <w:p w:rsidR="00553D4D" w:rsidRPr="00B160FB" w:rsidDel="000C4282" w:rsidRDefault="00553D4D" w:rsidP="00B160FB">
      <w:pPr>
        <w:jc w:val="both"/>
        <w:rPr>
          <w:del w:id="66" w:author="Author"/>
          <w:sz w:val="20"/>
          <w:lang w:val="en-US"/>
        </w:rPr>
      </w:pPr>
    </w:p>
    <w:p w:rsidR="001A5AD3" w:rsidRPr="00B160FB" w:rsidRDefault="00613CEB" w:rsidP="00B160FB">
      <w:pPr>
        <w:pStyle w:val="ListParagraph"/>
        <w:numPr>
          <w:ilvl w:val="0"/>
          <w:numId w:val="1"/>
        </w:numPr>
        <w:jc w:val="both"/>
        <w:rPr>
          <w:sz w:val="20"/>
          <w:lang w:val="en-GB"/>
        </w:rPr>
      </w:pPr>
      <w:ins w:id="67" w:author="Author">
        <w:r w:rsidRPr="00614FE5">
          <w:rPr>
            <w:color w:val="1F497D"/>
            <w:sz w:val="20"/>
            <w:u w:val="single"/>
            <w:rPrChange w:id="68" w:author="Author">
              <w:rPr>
                <w:color w:val="1F497D"/>
                <w:u w:val="single"/>
              </w:rPr>
            </w:rPrChange>
          </w:rPr>
          <w:t>All or part of</w:t>
        </w:r>
        <w:r w:rsidRPr="00614FE5">
          <w:rPr>
            <w:color w:val="1F497D"/>
            <w:sz w:val="20"/>
            <w:rPrChange w:id="69" w:author="Author">
              <w:rPr>
                <w:color w:val="1F497D"/>
              </w:rPr>
            </w:rPrChange>
          </w:rPr>
          <w:t xml:space="preserve"> </w:t>
        </w:r>
        <w:r w:rsidRPr="00614FE5">
          <w:rPr>
            <w:sz w:val="20"/>
            <w:rPrChange w:id="70" w:author="Author">
              <w:rPr/>
            </w:rPrChange>
          </w:rPr>
          <w:t>the obligation has be</w:t>
        </w:r>
        <w:r w:rsidRPr="00614FE5">
          <w:rPr>
            <w:color w:val="1F497D"/>
            <w:sz w:val="20"/>
            <w:u w:val="single"/>
            <w:rPrChange w:id="71" w:author="Author">
              <w:rPr>
                <w:color w:val="1F497D"/>
                <w:u w:val="single"/>
              </w:rPr>
            </w:rPrChange>
          </w:rPr>
          <w:t>en</w:t>
        </w:r>
        <w:r w:rsidRPr="00614FE5">
          <w:rPr>
            <w:sz w:val="20"/>
            <w:rPrChange w:id="72" w:author="Author">
              <w:rPr/>
            </w:rPrChange>
          </w:rPr>
          <w:t xml:space="preserve"> </w:t>
        </w:r>
        <w:r w:rsidRPr="00614FE5">
          <w:rPr>
            <w:color w:val="1F497D"/>
            <w:sz w:val="20"/>
            <w:u w:val="single"/>
            <w:rPrChange w:id="73" w:author="Author">
              <w:rPr>
                <w:color w:val="1F497D"/>
                <w:u w:val="single"/>
              </w:rPr>
            </w:rPrChange>
          </w:rPr>
          <w:t>formally</w:t>
        </w:r>
        <w:r w:rsidRPr="00614FE5">
          <w:rPr>
            <w:color w:val="1F497D"/>
            <w:sz w:val="20"/>
            <w:rPrChange w:id="74" w:author="Author">
              <w:rPr>
                <w:color w:val="1F497D"/>
              </w:rPr>
            </w:rPrChange>
          </w:rPr>
          <w:t xml:space="preserve"> </w:t>
        </w:r>
        <w:r w:rsidRPr="00614FE5">
          <w:rPr>
            <w:sz w:val="20"/>
            <w:rPrChange w:id="75" w:author="Author">
              <w:rPr/>
            </w:rPrChange>
          </w:rPr>
          <w:t>settled as an annuity</w:t>
        </w:r>
      </w:ins>
      <w:del w:id="76" w:author="Author">
        <w:r w:rsidR="001A5AD3" w:rsidRPr="00613CEB" w:rsidDel="00613CEB">
          <w:rPr>
            <w:sz w:val="20"/>
            <w:lang w:val="en-GB"/>
          </w:rPr>
          <w:delText>t</w:delText>
        </w:r>
        <w:r w:rsidR="001A5AD3" w:rsidRPr="00B160FB" w:rsidDel="00613CEB">
          <w:rPr>
            <w:sz w:val="20"/>
            <w:lang w:val="en-GB"/>
          </w:rPr>
          <w:delText>he obligation has a high degree of certainty that it will be</w:delText>
        </w:r>
      </w:del>
      <w:ins w:id="77" w:author="Author">
        <w:del w:id="78" w:author="Author">
          <w:r w:rsidR="000C4282" w:rsidDel="00613CEB">
            <w:rPr>
              <w:sz w:val="20"/>
              <w:lang w:val="en-GB"/>
            </w:rPr>
            <w:delText>annuity has been</w:delText>
          </w:r>
        </w:del>
      </w:ins>
      <w:del w:id="79" w:author="Author">
        <w:r w:rsidR="001A5AD3" w:rsidRPr="00B160FB" w:rsidDel="00613CEB">
          <w:rPr>
            <w:sz w:val="20"/>
            <w:lang w:val="en-GB"/>
          </w:rPr>
          <w:delText xml:space="preserve"> settled as an annuity</w:delText>
        </w:r>
      </w:del>
      <w:r w:rsidR="001A5AD3" w:rsidRPr="00B160FB">
        <w:rPr>
          <w:sz w:val="20"/>
          <w:lang w:val="en-GB"/>
        </w:rPr>
        <w:t>; and</w:t>
      </w:r>
    </w:p>
    <w:p w:rsidR="00DB52A4" w:rsidRPr="00B160FB" w:rsidRDefault="00613CEB" w:rsidP="00B160FB">
      <w:pPr>
        <w:pStyle w:val="ListParagraph"/>
        <w:numPr>
          <w:ilvl w:val="0"/>
          <w:numId w:val="1"/>
        </w:numPr>
        <w:jc w:val="both"/>
        <w:rPr>
          <w:sz w:val="20"/>
          <w:lang w:val="en-GB"/>
        </w:rPr>
      </w:pPr>
      <w:ins w:id="80" w:author="Author">
        <w:r w:rsidRPr="00614FE5">
          <w:rPr>
            <w:sz w:val="20"/>
            <w:rPrChange w:id="81" w:author="Author">
              <w:rPr/>
            </w:rPrChange>
          </w:rPr>
          <w:t xml:space="preserve">a </w:t>
        </w:r>
        <w:r w:rsidRPr="00614FE5">
          <w:rPr>
            <w:color w:val="1F497D"/>
            <w:sz w:val="20"/>
            <w:u w:val="single"/>
            <w:rPrChange w:id="82" w:author="Author">
              <w:rPr>
                <w:color w:val="1F497D"/>
                <w:u w:val="single"/>
              </w:rPr>
            </w:rPrChange>
          </w:rPr>
          <w:t>best estimate of an obligation formally settled as an annuity</w:t>
        </w:r>
        <w:r w:rsidRPr="00614FE5">
          <w:rPr>
            <w:color w:val="1F497D"/>
            <w:sz w:val="20"/>
            <w:rPrChange w:id="83" w:author="Author">
              <w:rPr>
                <w:color w:val="1F497D"/>
              </w:rPr>
            </w:rPrChange>
          </w:rPr>
          <w:t xml:space="preserve"> </w:t>
        </w:r>
        <w:r w:rsidRPr="00614FE5">
          <w:rPr>
            <w:sz w:val="20"/>
            <w:rPrChange w:id="84" w:author="Author">
              <w:rPr/>
            </w:rPrChange>
          </w:rPr>
          <w:t>can be established using life techniques</w:t>
        </w:r>
      </w:ins>
      <w:del w:id="85" w:author="Author">
        <w:r w:rsidR="001A5AD3" w:rsidRPr="00B160FB" w:rsidDel="00613CEB">
          <w:rPr>
            <w:sz w:val="20"/>
            <w:lang w:val="en-GB"/>
          </w:rPr>
          <w:delText>an amount can be established using life techniques for the RBNS required for the annuity</w:delText>
        </w:r>
      </w:del>
      <w:r w:rsidR="001A5AD3" w:rsidRPr="00B160FB">
        <w:rPr>
          <w:sz w:val="20"/>
          <w:lang w:val="en-GB"/>
        </w:rPr>
        <w:t xml:space="preserve">. </w:t>
      </w:r>
    </w:p>
    <w:p w:rsidR="00553D4D" w:rsidRDefault="00553D4D" w:rsidP="00B160FB">
      <w:pPr>
        <w:jc w:val="both"/>
        <w:rPr>
          <w:ins w:id="86" w:author="Author"/>
          <w:sz w:val="20"/>
          <w:lang w:val="en-GB"/>
        </w:rPr>
      </w:pPr>
    </w:p>
    <w:p w:rsidR="00613CEB" w:rsidRPr="00614FE5" w:rsidRDefault="00613CEB" w:rsidP="00613CEB">
      <w:pPr>
        <w:jc w:val="both"/>
        <w:rPr>
          <w:ins w:id="87" w:author="Author"/>
          <w:sz w:val="20"/>
          <w:lang w:val="en-US"/>
          <w:rPrChange w:id="88" w:author="Author">
            <w:rPr>
              <w:ins w:id="89" w:author="Author"/>
              <w:color w:val="1F497D"/>
              <w:sz w:val="22"/>
              <w:szCs w:val="22"/>
              <w:u w:val="single"/>
            </w:rPr>
          </w:rPrChange>
        </w:rPr>
      </w:pPr>
      <w:ins w:id="90" w:author="Author">
        <w:del w:id="91" w:author="Author">
          <w:r w:rsidRPr="00614FE5" w:rsidDel="006477A1">
            <w:rPr>
              <w:sz w:val="20"/>
              <w:lang w:val="en-US"/>
              <w:rPrChange w:id="92" w:author="Author">
                <w:rPr>
                  <w:color w:val="1F497D"/>
                  <w:sz w:val="22"/>
                  <w:szCs w:val="22"/>
                  <w:u w:val="single"/>
                </w:rPr>
              </w:rPrChange>
            </w:rPr>
            <w:delText>(‘f</w:delText>
          </w:r>
        </w:del>
        <w:proofErr w:type="gramStart"/>
        <w:r w:rsidR="006477A1">
          <w:rPr>
            <w:sz w:val="20"/>
            <w:lang w:val="en-US"/>
          </w:rPr>
          <w:t>F</w:t>
        </w:r>
        <w:r w:rsidRPr="00614FE5">
          <w:rPr>
            <w:sz w:val="20"/>
            <w:lang w:val="en-US"/>
            <w:rPrChange w:id="93" w:author="Author">
              <w:rPr>
                <w:color w:val="1F497D"/>
                <w:sz w:val="22"/>
                <w:szCs w:val="22"/>
                <w:u w:val="single"/>
              </w:rPr>
            </w:rPrChange>
          </w:rPr>
          <w:t>ormally settled as an annuity</w:t>
        </w:r>
        <w:del w:id="94" w:author="Author">
          <w:r w:rsidRPr="00614FE5" w:rsidDel="006477A1">
            <w:rPr>
              <w:sz w:val="20"/>
              <w:lang w:val="en-US"/>
              <w:rPrChange w:id="95" w:author="Author">
                <w:rPr>
                  <w:color w:val="1F497D"/>
                  <w:sz w:val="22"/>
                  <w:szCs w:val="22"/>
                  <w:u w:val="single"/>
                </w:rPr>
              </w:rPrChange>
            </w:rPr>
            <w:delText>’</w:delText>
          </w:r>
        </w:del>
        <w:r w:rsidRPr="00614FE5">
          <w:rPr>
            <w:sz w:val="20"/>
            <w:lang w:val="en-US"/>
            <w:rPrChange w:id="96" w:author="Author">
              <w:rPr>
                <w:color w:val="1F497D"/>
                <w:sz w:val="22"/>
                <w:szCs w:val="22"/>
                <w:u w:val="single"/>
              </w:rPr>
            </w:rPrChange>
          </w:rPr>
          <w:t xml:space="preserve"> typically means that a legal process has ordered that the beneficiary is to receive payments as an annuity.</w:t>
        </w:r>
        <w:proofErr w:type="gramEnd"/>
        <w:del w:id="97" w:author="Author">
          <w:r w:rsidRPr="00614FE5" w:rsidDel="006477A1">
            <w:rPr>
              <w:sz w:val="20"/>
              <w:lang w:val="en-US"/>
              <w:rPrChange w:id="98" w:author="Author">
                <w:rPr>
                  <w:color w:val="1F497D"/>
                  <w:sz w:val="22"/>
                  <w:szCs w:val="22"/>
                  <w:u w:val="single"/>
                </w:rPr>
              </w:rPrChange>
            </w:rPr>
            <w:delText>)</w:delText>
          </w:r>
        </w:del>
        <w:r w:rsidRPr="00614FE5">
          <w:rPr>
            <w:sz w:val="20"/>
            <w:lang w:val="en-US"/>
            <w:rPrChange w:id="99" w:author="Author">
              <w:rPr>
                <w:color w:val="1F497D"/>
                <w:sz w:val="22"/>
                <w:szCs w:val="22"/>
                <w:u w:val="single"/>
              </w:rPr>
            </w:rPrChange>
          </w:rPr>
          <w:t xml:space="preserve"> </w:t>
        </w:r>
      </w:ins>
    </w:p>
    <w:p w:rsidR="00613CEB" w:rsidRDefault="00613CEB" w:rsidP="00B160FB">
      <w:pPr>
        <w:jc w:val="both"/>
        <w:rPr>
          <w:sz w:val="20"/>
          <w:lang w:val="en-GB"/>
        </w:rPr>
      </w:pPr>
    </w:p>
    <w:p w:rsidR="001A5AD3" w:rsidRDefault="001A5AD3" w:rsidP="00B160FB">
      <w:pPr>
        <w:jc w:val="both"/>
        <w:rPr>
          <w:sz w:val="20"/>
          <w:lang w:val="en-GB"/>
        </w:rPr>
      </w:pPr>
      <w:r w:rsidRPr="00B160FB">
        <w:rPr>
          <w:sz w:val="20"/>
          <w:lang w:val="en-GB"/>
        </w:rPr>
        <w:t xml:space="preserve">In the </w:t>
      </w:r>
      <w:del w:id="100" w:author="Author">
        <w:r w:rsidRPr="00B160FB" w:rsidDel="00592D0F">
          <w:rPr>
            <w:sz w:val="20"/>
            <w:lang w:val="en-GB"/>
          </w:rPr>
          <w:delText xml:space="preserve">unlikely </w:delText>
        </w:r>
      </w:del>
      <w:r w:rsidRPr="00B160FB">
        <w:rPr>
          <w:sz w:val="20"/>
          <w:lang w:val="en-GB"/>
        </w:rPr>
        <w:t xml:space="preserve">event </w:t>
      </w:r>
      <w:ins w:id="101" w:author="Author">
        <w:r w:rsidR="00592D0F">
          <w:rPr>
            <w:sz w:val="20"/>
            <w:lang w:val="en-GB"/>
          </w:rPr>
          <w:t>that after</w:t>
        </w:r>
      </w:ins>
      <w:del w:id="102" w:author="Author">
        <w:r w:rsidRPr="00B160FB" w:rsidDel="00592D0F">
          <w:rPr>
            <w:sz w:val="20"/>
            <w:lang w:val="en-GB"/>
          </w:rPr>
          <w:delText>the</w:delText>
        </w:r>
      </w:del>
      <w:ins w:id="103" w:author="Author">
        <w:r w:rsidR="00592D0F">
          <w:rPr>
            <w:sz w:val="20"/>
            <w:lang w:val="en-GB"/>
          </w:rPr>
          <w:t xml:space="preserve"> an</w:t>
        </w:r>
      </w:ins>
      <w:r w:rsidRPr="00B160FB">
        <w:rPr>
          <w:sz w:val="20"/>
          <w:lang w:val="en-GB"/>
        </w:rPr>
        <w:t xml:space="preserve"> obligation </w:t>
      </w:r>
      <w:ins w:id="104" w:author="Author">
        <w:r w:rsidR="00592D0F" w:rsidRPr="00A343E8">
          <w:rPr>
            <w:color w:val="1F497D"/>
            <w:sz w:val="20"/>
            <w:u w:val="single"/>
          </w:rPr>
          <w:t>has been formally settled as an annuity some of that obligation</w:t>
        </w:r>
        <w:r w:rsidR="00592D0F" w:rsidRPr="00A343E8">
          <w:rPr>
            <w:color w:val="1F497D"/>
            <w:sz w:val="20"/>
          </w:rPr>
          <w:t xml:space="preserve"> </w:t>
        </w:r>
      </w:ins>
      <w:r w:rsidRPr="00B160FB">
        <w:rPr>
          <w:sz w:val="20"/>
          <w:lang w:val="en-GB"/>
        </w:rPr>
        <w:t>subsequently ends up being settled via a lump sum</w:t>
      </w:r>
      <w:ins w:id="105" w:author="Author">
        <w:r w:rsidR="00592D0F">
          <w:rPr>
            <w:sz w:val="20"/>
            <w:lang w:val="en-GB"/>
          </w:rPr>
          <w:t xml:space="preserve"> payment </w:t>
        </w:r>
        <w:r w:rsidR="00592D0F" w:rsidRPr="00A343E8">
          <w:rPr>
            <w:color w:val="1F497D"/>
            <w:sz w:val="20"/>
            <w:u w:val="single"/>
          </w:rPr>
          <w:t>that was not in the original annuity payment order</w:t>
        </w:r>
      </w:ins>
      <w:r w:rsidRPr="00B160FB">
        <w:rPr>
          <w:sz w:val="20"/>
          <w:lang w:val="en-GB"/>
        </w:rPr>
        <w:t xml:space="preserve">, the lump sum </w:t>
      </w:r>
      <w:r w:rsidRPr="00B160FB">
        <w:rPr>
          <w:sz w:val="20"/>
          <w:lang w:val="en-GB"/>
        </w:rPr>
        <w:lastRenderedPageBreak/>
        <w:t xml:space="preserve">would be recorded as a payment in template S.16.01; i.e. there is no movement of claims data out of template S.16.01 and into S.19.01. </w:t>
      </w:r>
    </w:p>
    <w:p w:rsidR="00613CEB" w:rsidRPr="00613CEB" w:rsidRDefault="00613CEB" w:rsidP="00B160FB">
      <w:pPr>
        <w:jc w:val="both"/>
        <w:rPr>
          <w:ins w:id="106" w:author="Author"/>
          <w:sz w:val="20"/>
          <w:lang w:val="en-GB"/>
        </w:rPr>
      </w:pPr>
    </w:p>
    <w:p w:rsidR="002E7576" w:rsidRPr="00613CEB" w:rsidDel="000C4282" w:rsidRDefault="002E7576" w:rsidP="00B160FB">
      <w:pPr>
        <w:jc w:val="both"/>
        <w:rPr>
          <w:del w:id="107" w:author="Author"/>
          <w:sz w:val="20"/>
          <w:lang w:val="en-GB"/>
        </w:rPr>
      </w:pPr>
    </w:p>
    <w:p w:rsidR="000A70D9" w:rsidRDefault="005F1C44" w:rsidP="00B160FB">
      <w:pPr>
        <w:jc w:val="both"/>
        <w:rPr>
          <w:ins w:id="108" w:author="Author"/>
          <w:sz w:val="20"/>
          <w:lang w:val="en-US"/>
        </w:rPr>
      </w:pPr>
      <w:del w:id="109" w:author="Author">
        <w:r w:rsidRPr="00613CEB" w:rsidDel="00613CEB">
          <w:rPr>
            <w:sz w:val="20"/>
            <w:lang w:val="en-US"/>
          </w:rPr>
          <w:delText>In case of Accident year used a</w:delText>
        </w:r>
        <w:r w:rsidR="002E7576" w:rsidRPr="00613CEB" w:rsidDel="00613CEB">
          <w:rPr>
            <w:sz w:val="20"/>
            <w:lang w:val="en-US"/>
          </w:rPr>
          <w:delText>mount</w:delText>
        </w:r>
      </w:del>
      <w:ins w:id="110" w:author="Author">
        <w:r w:rsidR="00613CEB" w:rsidRPr="00613CEB">
          <w:rPr>
            <w:sz w:val="20"/>
            <w:lang w:val="en-US"/>
          </w:rPr>
          <w:t>Amount</w:t>
        </w:r>
        <w:r w:rsidR="006477A1">
          <w:rPr>
            <w:sz w:val="20"/>
            <w:lang w:val="en-US"/>
          </w:rPr>
          <w:t>s</w:t>
        </w:r>
      </w:ins>
      <w:r w:rsidR="002E7576" w:rsidRPr="00613CEB">
        <w:rPr>
          <w:sz w:val="20"/>
          <w:lang w:val="en-US"/>
        </w:rPr>
        <w:t xml:space="preserve"> </w:t>
      </w:r>
      <w:r w:rsidR="002E7576" w:rsidRPr="009977B6">
        <w:rPr>
          <w:sz w:val="20"/>
          <w:lang w:val="en-US"/>
        </w:rPr>
        <w:t>shall be reported by year of occurrence of the accidents that have originated the claims associated to annuities</w:t>
      </w:r>
      <w:r w:rsidR="00553D4D">
        <w:rPr>
          <w:sz w:val="20"/>
          <w:lang w:val="en-US"/>
        </w:rPr>
        <w:t>.</w:t>
      </w:r>
    </w:p>
    <w:p w:rsidR="00085145" w:rsidRDefault="00085145" w:rsidP="00B160FB">
      <w:pPr>
        <w:jc w:val="both"/>
        <w:rPr>
          <w:ins w:id="111" w:author="Author"/>
          <w:sz w:val="20"/>
          <w:lang w:val="en-US"/>
        </w:rPr>
      </w:pPr>
    </w:p>
    <w:p w:rsidR="00085145" w:rsidRDefault="00085145" w:rsidP="00B160FB">
      <w:pPr>
        <w:jc w:val="both"/>
        <w:rPr>
          <w:sz w:val="20"/>
          <w:lang w:val="en-US"/>
        </w:rPr>
      </w:pPr>
      <w:ins w:id="112" w:author="Author">
        <w:r>
          <w:rPr>
            <w:sz w:val="20"/>
            <w:lang w:val="en-US"/>
          </w:rPr>
          <w:t>Year N is the reporting year</w:t>
        </w:r>
        <w:r w:rsidR="00825657">
          <w:rPr>
            <w:sz w:val="20"/>
            <w:lang w:val="en-US"/>
          </w:rPr>
          <w:t>.</w:t>
        </w:r>
      </w:ins>
    </w:p>
    <w:p w:rsidR="00553D4D" w:rsidRPr="009977B6" w:rsidDel="000C4282" w:rsidRDefault="00553D4D" w:rsidP="00B160FB">
      <w:pPr>
        <w:jc w:val="both"/>
        <w:rPr>
          <w:del w:id="113" w:author="Author"/>
          <w:sz w:val="20"/>
          <w:lang w:val="en-US"/>
        </w:rPr>
      </w:pPr>
    </w:p>
    <w:p w:rsidR="00A139FC" w:rsidRPr="00B160FB" w:rsidDel="000C4282" w:rsidRDefault="00A139FC" w:rsidP="00B160FB">
      <w:pPr>
        <w:jc w:val="both"/>
        <w:rPr>
          <w:del w:id="114" w:author="Author"/>
          <w:sz w:val="20"/>
          <w:lang w:val="en-US"/>
        </w:rPr>
      </w:pPr>
      <w:del w:id="115" w:author="Author">
        <w:r w:rsidRPr="00B160FB" w:rsidDel="000C4282">
          <w:rPr>
            <w:sz w:val="20"/>
            <w:lang w:val="en-US"/>
          </w:rPr>
          <w:delText>In case of transfer of portfolio or other merger and acquisition operations, undertakings are required to restate the historical data submitted in the first reporting date after the transfer/M&amp;A in order to present consistent data</w:delText>
        </w:r>
        <w:r w:rsidRPr="009977B6" w:rsidDel="000C4282">
          <w:rPr>
            <w:sz w:val="20"/>
            <w:lang w:val="en-US"/>
          </w:rPr>
          <w:delText>.</w:delText>
        </w:r>
      </w:del>
    </w:p>
    <w:p w:rsidR="00084400" w:rsidRPr="00B160FB" w:rsidRDefault="00084400" w:rsidP="00084400">
      <w:pPr>
        <w:rPr>
          <w:b/>
          <w:sz w:val="20"/>
          <w:lang w:val="en-US"/>
        </w:rPr>
      </w:pPr>
      <w:r w:rsidRPr="00B160FB">
        <w:rPr>
          <w:b/>
          <w:sz w:val="20"/>
          <w:lang w:val="en-US"/>
        </w:rPr>
        <w:tab/>
      </w:r>
    </w:p>
    <w:p w:rsidR="00CC5D0A" w:rsidRPr="00B160FB" w:rsidRDefault="00084400" w:rsidP="00084400">
      <w:pPr>
        <w:rPr>
          <w:b/>
          <w:sz w:val="20"/>
        </w:rPr>
      </w:pPr>
      <w:r w:rsidRPr="00B160FB">
        <w:rPr>
          <w:b/>
          <w:sz w:val="20"/>
          <w:lang w:val="en-US"/>
        </w:rPr>
        <w:tab/>
      </w:r>
      <w:r w:rsidR="00410D1F">
        <w:rPr>
          <w:b/>
          <w:sz w:val="20"/>
          <w:lang w:val="en-US"/>
        </w:rPr>
        <w:t xml:space="preserve">                           </w:t>
      </w:r>
      <w:r w:rsidRPr="00B160FB">
        <w:rPr>
          <w:b/>
          <w:sz w:val="20"/>
        </w:rPr>
        <w:t>ITEM</w:t>
      </w:r>
      <w:r w:rsidRPr="00B160FB">
        <w:rPr>
          <w:b/>
          <w:sz w:val="20"/>
        </w:rPr>
        <w:tab/>
      </w:r>
      <w:r w:rsidR="006C3AC9" w:rsidRPr="00B160FB">
        <w:rPr>
          <w:b/>
          <w:sz w:val="20"/>
        </w:rPr>
        <w:t xml:space="preserve">        </w:t>
      </w:r>
      <w:r w:rsidR="006C3AC9" w:rsidRPr="00B160FB">
        <w:rPr>
          <w:b/>
          <w:sz w:val="20"/>
        </w:rPr>
        <w:tab/>
      </w:r>
      <w:r w:rsidR="00410D1F">
        <w:rPr>
          <w:b/>
          <w:sz w:val="20"/>
        </w:rPr>
        <w:t xml:space="preserve">  </w:t>
      </w:r>
      <w:r w:rsidRPr="00B160FB">
        <w:rPr>
          <w:b/>
          <w:sz w:val="20"/>
        </w:rPr>
        <w:t>INSTRUCTIONS</w:t>
      </w:r>
    </w:p>
    <w:tbl>
      <w:tblPr>
        <w:tblStyle w:val="TableGrid"/>
        <w:tblW w:w="0" w:type="auto"/>
        <w:tblLook w:val="04A0" w:firstRow="1" w:lastRow="0" w:firstColumn="1" w:lastColumn="0" w:noHBand="0" w:noVBand="1"/>
      </w:tblPr>
      <w:tblGrid>
        <w:gridCol w:w="2150"/>
        <w:gridCol w:w="1922"/>
        <w:gridCol w:w="5216"/>
        <w:tblGridChange w:id="116">
          <w:tblGrid>
            <w:gridCol w:w="2150"/>
            <w:gridCol w:w="1922"/>
            <w:gridCol w:w="5216"/>
          </w:tblGrid>
        </w:tblGridChange>
      </w:tblGrid>
      <w:tr w:rsidR="00084400" w:rsidRPr="009977B6" w:rsidTr="00B160FB">
        <w:trPr>
          <w:trHeight w:val="1035"/>
        </w:trPr>
        <w:tc>
          <w:tcPr>
            <w:tcW w:w="2150" w:type="dxa"/>
            <w:hideMark/>
          </w:tcPr>
          <w:p w:rsidR="00553D4D" w:rsidRDefault="00702272" w:rsidP="00702272">
            <w:pPr>
              <w:rPr>
                <w:sz w:val="20"/>
              </w:rPr>
            </w:pPr>
            <w:r w:rsidRPr="00B160FB">
              <w:rPr>
                <w:sz w:val="20"/>
              </w:rPr>
              <w:t>Z</w:t>
            </w:r>
            <w:r w:rsidR="002B0DCF" w:rsidRPr="00B160FB">
              <w:rPr>
                <w:sz w:val="20"/>
              </w:rPr>
              <w:t>0010</w:t>
            </w:r>
          </w:p>
          <w:p w:rsidR="00084400" w:rsidRPr="00B160FB" w:rsidRDefault="00553D4D" w:rsidP="00702272">
            <w:pPr>
              <w:rPr>
                <w:sz w:val="20"/>
              </w:rPr>
            </w:pPr>
            <w:r>
              <w:rPr>
                <w:sz w:val="20"/>
              </w:rPr>
              <w:t>(A00)</w:t>
            </w:r>
          </w:p>
        </w:tc>
        <w:tc>
          <w:tcPr>
            <w:tcW w:w="1922" w:type="dxa"/>
            <w:hideMark/>
          </w:tcPr>
          <w:p w:rsidR="00084400" w:rsidRPr="00B160FB" w:rsidRDefault="00084400">
            <w:pPr>
              <w:rPr>
                <w:sz w:val="20"/>
                <w:lang w:val="en-US"/>
              </w:rPr>
            </w:pPr>
            <w:r w:rsidRPr="00B160FB">
              <w:rPr>
                <w:sz w:val="20"/>
                <w:lang w:val="en-US"/>
              </w:rPr>
              <w:t>The related non-life line of business</w:t>
            </w:r>
          </w:p>
        </w:tc>
        <w:tc>
          <w:tcPr>
            <w:tcW w:w="5216" w:type="dxa"/>
            <w:hideMark/>
          </w:tcPr>
          <w:p w:rsidR="00084400" w:rsidRPr="009977B6" w:rsidRDefault="00084400" w:rsidP="00D6468B">
            <w:pPr>
              <w:rPr>
                <w:sz w:val="20"/>
                <w:lang w:val="en-US"/>
              </w:rPr>
            </w:pPr>
            <w:r w:rsidRPr="00B160FB">
              <w:rPr>
                <w:sz w:val="20"/>
                <w:lang w:val="en-US"/>
              </w:rPr>
              <w:t xml:space="preserve">Name of the </w:t>
            </w:r>
            <w:r w:rsidR="005F17BB" w:rsidRPr="009977B6">
              <w:rPr>
                <w:sz w:val="20"/>
                <w:lang w:val="en-US"/>
              </w:rPr>
              <w:t>line of business</w:t>
            </w:r>
            <w:r w:rsidRPr="009977B6">
              <w:rPr>
                <w:sz w:val="20"/>
                <w:lang w:val="en-US"/>
              </w:rPr>
              <w:t xml:space="preserve">, as </w:t>
            </w:r>
            <w:r w:rsidRPr="00410D1F">
              <w:rPr>
                <w:sz w:val="20"/>
                <w:lang w:val="en-US"/>
              </w:rPr>
              <w:t xml:space="preserve">defined </w:t>
            </w:r>
            <w:r w:rsidR="00736227" w:rsidRPr="00410D1F">
              <w:rPr>
                <w:sz w:val="20"/>
                <w:lang w:val="en-US"/>
              </w:rPr>
              <w:t xml:space="preserve">in Annex 1 of </w:t>
            </w:r>
            <w:del w:id="117" w:author="Author">
              <w:r w:rsidR="00875C6F" w:rsidRPr="00410D1F" w:rsidDel="00825657">
                <w:rPr>
                  <w:sz w:val="20"/>
                  <w:lang w:val="en-US"/>
                </w:rPr>
                <w:delText>Implementing measures</w:delText>
              </w:r>
            </w:del>
            <w:ins w:id="118" w:author="Author">
              <w:r w:rsidR="00825657">
                <w:rPr>
                  <w:sz w:val="20"/>
                  <w:lang w:val="en-US"/>
                </w:rPr>
                <w:t>Delegated Regulation 2015/35</w:t>
              </w:r>
            </w:ins>
            <w:r w:rsidR="00875C6F" w:rsidRPr="00410D1F">
              <w:rPr>
                <w:sz w:val="20"/>
                <w:lang w:val="en-US"/>
              </w:rPr>
              <w:t>.</w:t>
            </w:r>
            <w:r w:rsidRPr="009977B6">
              <w:rPr>
                <w:sz w:val="20"/>
                <w:lang w:val="en-US"/>
              </w:rPr>
              <w:br/>
            </w:r>
            <w:r w:rsidRPr="00B160FB">
              <w:rPr>
                <w:sz w:val="20"/>
                <w:lang w:val="en-US"/>
              </w:rPr>
              <w:t xml:space="preserve">The origin of the liability (medical expense, income protection, workers' comp, motor liability etc.). All the figures in the template are stemming from the related </w:t>
            </w:r>
            <w:r w:rsidR="005F17BB" w:rsidRPr="009977B6">
              <w:rPr>
                <w:sz w:val="20"/>
                <w:lang w:val="en-US"/>
              </w:rPr>
              <w:t>line of business</w:t>
            </w:r>
            <w:r w:rsidRPr="00B160FB">
              <w:rPr>
                <w:sz w:val="20"/>
                <w:lang w:val="en-US"/>
              </w:rPr>
              <w:t>.</w:t>
            </w:r>
          </w:p>
          <w:p w:rsidR="00C75C16" w:rsidRDefault="00C75C16" w:rsidP="009A1894">
            <w:pPr>
              <w:rPr>
                <w:sz w:val="20"/>
                <w:lang w:val="en-US"/>
              </w:rPr>
            </w:pPr>
          </w:p>
          <w:p w:rsidR="009A1894" w:rsidRPr="00B160FB" w:rsidRDefault="009A1894" w:rsidP="009A1894">
            <w:pPr>
              <w:rPr>
                <w:sz w:val="20"/>
                <w:lang w:val="en-US"/>
              </w:rPr>
            </w:pPr>
            <w:r w:rsidRPr="00B160FB">
              <w:rPr>
                <w:sz w:val="20"/>
                <w:lang w:val="en-US"/>
              </w:rPr>
              <w:t>The following close list shall be used:</w:t>
            </w:r>
          </w:p>
          <w:p w:rsidR="009A1894" w:rsidRPr="00B160FB" w:rsidRDefault="009A1894" w:rsidP="009A1894">
            <w:pPr>
              <w:rPr>
                <w:sz w:val="20"/>
                <w:lang w:val="en-US"/>
              </w:rPr>
            </w:pPr>
            <w:r w:rsidRPr="00B160FB">
              <w:rPr>
                <w:sz w:val="20"/>
                <w:lang w:val="en-US"/>
              </w:rPr>
              <w:t>1</w:t>
            </w:r>
            <w:r w:rsidR="00553D4D">
              <w:rPr>
                <w:sz w:val="20"/>
                <w:lang w:val="en-US"/>
              </w:rPr>
              <w:t xml:space="preserve"> -</w:t>
            </w:r>
            <w:r w:rsidRPr="00B160FB">
              <w:rPr>
                <w:sz w:val="20"/>
                <w:lang w:val="en-US"/>
              </w:rPr>
              <w:t xml:space="preserve"> Medical expense insurance</w:t>
            </w:r>
          </w:p>
          <w:p w:rsidR="009A1894" w:rsidRPr="00B160FB" w:rsidRDefault="009A1894" w:rsidP="009A1894">
            <w:pPr>
              <w:rPr>
                <w:sz w:val="20"/>
                <w:lang w:val="en-US"/>
              </w:rPr>
            </w:pPr>
            <w:r w:rsidRPr="00B160FB">
              <w:rPr>
                <w:sz w:val="20"/>
                <w:lang w:val="en-US"/>
              </w:rPr>
              <w:t>2</w:t>
            </w:r>
            <w:r w:rsidR="00553D4D">
              <w:rPr>
                <w:sz w:val="20"/>
                <w:lang w:val="en-US"/>
              </w:rPr>
              <w:t xml:space="preserve"> -</w:t>
            </w:r>
            <w:r w:rsidRPr="00B160FB">
              <w:rPr>
                <w:sz w:val="20"/>
                <w:lang w:val="en-US"/>
              </w:rPr>
              <w:t>Income protection insurance</w:t>
            </w:r>
          </w:p>
          <w:p w:rsidR="009A1894" w:rsidRPr="00B160FB" w:rsidRDefault="009A1894" w:rsidP="009A1894">
            <w:pPr>
              <w:rPr>
                <w:sz w:val="20"/>
                <w:lang w:val="en-US"/>
              </w:rPr>
            </w:pPr>
            <w:r w:rsidRPr="00B160FB">
              <w:rPr>
                <w:sz w:val="20"/>
                <w:lang w:val="en-US"/>
              </w:rPr>
              <w:t>3</w:t>
            </w:r>
            <w:r w:rsidR="00553D4D">
              <w:rPr>
                <w:sz w:val="20"/>
                <w:lang w:val="en-US"/>
              </w:rPr>
              <w:t xml:space="preserve"> -</w:t>
            </w:r>
            <w:r w:rsidRPr="00B160FB">
              <w:rPr>
                <w:sz w:val="20"/>
                <w:lang w:val="en-US"/>
              </w:rPr>
              <w:t xml:space="preserve"> Workers' compensation insurance</w:t>
            </w:r>
          </w:p>
          <w:p w:rsidR="009A1894" w:rsidRPr="00B160FB" w:rsidRDefault="009A1894" w:rsidP="009A1894">
            <w:pPr>
              <w:rPr>
                <w:sz w:val="20"/>
                <w:lang w:val="en-US"/>
              </w:rPr>
            </w:pPr>
            <w:r w:rsidRPr="00B160FB">
              <w:rPr>
                <w:sz w:val="20"/>
                <w:lang w:val="en-US"/>
              </w:rPr>
              <w:t>4</w:t>
            </w:r>
            <w:r w:rsidR="00553D4D">
              <w:rPr>
                <w:sz w:val="20"/>
                <w:lang w:val="en-US"/>
              </w:rPr>
              <w:t xml:space="preserve"> -</w:t>
            </w:r>
            <w:r w:rsidRPr="00B160FB">
              <w:rPr>
                <w:sz w:val="20"/>
                <w:lang w:val="en-US"/>
              </w:rPr>
              <w:t xml:space="preserve"> Motor vehicle liability insurance</w:t>
            </w:r>
          </w:p>
          <w:p w:rsidR="009A1894" w:rsidRPr="00B160FB" w:rsidRDefault="009A1894" w:rsidP="009A1894">
            <w:pPr>
              <w:rPr>
                <w:sz w:val="20"/>
                <w:lang w:val="en-US"/>
              </w:rPr>
            </w:pPr>
            <w:r w:rsidRPr="00B160FB">
              <w:rPr>
                <w:sz w:val="20"/>
                <w:lang w:val="en-US"/>
              </w:rPr>
              <w:t>5</w:t>
            </w:r>
            <w:r w:rsidR="00553D4D">
              <w:rPr>
                <w:sz w:val="20"/>
                <w:lang w:val="en-US"/>
              </w:rPr>
              <w:t xml:space="preserve"> -</w:t>
            </w:r>
            <w:r w:rsidRPr="00B160FB">
              <w:rPr>
                <w:sz w:val="20"/>
                <w:lang w:val="en-US"/>
              </w:rPr>
              <w:t xml:space="preserve"> Other motor insurance</w:t>
            </w:r>
          </w:p>
          <w:p w:rsidR="009A1894" w:rsidRPr="00B160FB" w:rsidRDefault="009A1894" w:rsidP="009A1894">
            <w:pPr>
              <w:rPr>
                <w:sz w:val="20"/>
                <w:lang w:val="en-US"/>
              </w:rPr>
            </w:pPr>
            <w:r w:rsidRPr="00B160FB">
              <w:rPr>
                <w:sz w:val="20"/>
                <w:lang w:val="en-US"/>
              </w:rPr>
              <w:t>6</w:t>
            </w:r>
            <w:r w:rsidR="00553D4D" w:rsidRPr="005A3910">
              <w:rPr>
                <w:sz w:val="20"/>
                <w:lang w:val="en-US"/>
              </w:rPr>
              <w:t xml:space="preserve"> -</w:t>
            </w:r>
            <w:r w:rsidRPr="00B160FB">
              <w:rPr>
                <w:sz w:val="20"/>
                <w:lang w:val="en-US"/>
              </w:rPr>
              <w:t xml:space="preserve"> Marine, aviation and transport insurance</w:t>
            </w:r>
          </w:p>
          <w:p w:rsidR="009A1894" w:rsidRPr="005A3910" w:rsidRDefault="009A1894" w:rsidP="009A1894">
            <w:pPr>
              <w:rPr>
                <w:sz w:val="20"/>
                <w:lang w:val="en-US"/>
              </w:rPr>
            </w:pPr>
            <w:r w:rsidRPr="00B160FB">
              <w:rPr>
                <w:sz w:val="20"/>
                <w:lang w:val="en-US"/>
              </w:rPr>
              <w:t>7</w:t>
            </w:r>
            <w:r w:rsidR="005A3910" w:rsidRPr="005A3910">
              <w:rPr>
                <w:sz w:val="20"/>
                <w:lang w:val="en-US"/>
              </w:rPr>
              <w:t xml:space="preserve"> </w:t>
            </w:r>
            <w:r w:rsidR="005A3910" w:rsidRPr="00B160FB">
              <w:rPr>
                <w:sz w:val="20"/>
                <w:lang w:val="en-US"/>
              </w:rPr>
              <w:t>-</w:t>
            </w:r>
            <w:r w:rsidRPr="00B160FB">
              <w:rPr>
                <w:sz w:val="20"/>
                <w:lang w:val="en-US"/>
              </w:rPr>
              <w:t xml:space="preserve"> Fire and other damage to property insurance</w:t>
            </w:r>
          </w:p>
          <w:p w:rsidR="009A1894" w:rsidRPr="005A3910" w:rsidRDefault="009A1894" w:rsidP="009A1894">
            <w:pPr>
              <w:rPr>
                <w:sz w:val="20"/>
                <w:lang w:val="en-US"/>
              </w:rPr>
            </w:pPr>
            <w:r w:rsidRPr="005A3910">
              <w:rPr>
                <w:sz w:val="20"/>
                <w:lang w:val="en-US"/>
              </w:rPr>
              <w:t>8</w:t>
            </w:r>
            <w:r w:rsidR="00553D4D" w:rsidRPr="005A3910">
              <w:rPr>
                <w:sz w:val="20"/>
                <w:lang w:val="en-US"/>
              </w:rPr>
              <w:t xml:space="preserve"> -</w:t>
            </w:r>
            <w:r w:rsidRPr="005A3910">
              <w:rPr>
                <w:sz w:val="20"/>
                <w:lang w:val="en-US"/>
              </w:rPr>
              <w:t xml:space="preserve"> General liability insurance</w:t>
            </w:r>
          </w:p>
          <w:p w:rsidR="009A1894" w:rsidRPr="00B160FB" w:rsidRDefault="009A1894" w:rsidP="009A1894">
            <w:pPr>
              <w:rPr>
                <w:sz w:val="20"/>
                <w:lang w:val="en-US"/>
              </w:rPr>
            </w:pPr>
            <w:r w:rsidRPr="00B160FB">
              <w:rPr>
                <w:sz w:val="20"/>
                <w:lang w:val="en-US"/>
              </w:rPr>
              <w:t>9</w:t>
            </w:r>
            <w:r w:rsidR="00553D4D" w:rsidRPr="00B160FB">
              <w:rPr>
                <w:sz w:val="20"/>
                <w:lang w:val="en-US"/>
              </w:rPr>
              <w:t xml:space="preserve"> -</w:t>
            </w:r>
            <w:r w:rsidRPr="00B160FB">
              <w:rPr>
                <w:sz w:val="20"/>
                <w:lang w:val="en-US"/>
              </w:rPr>
              <w:t xml:space="preserve"> Credit and </w:t>
            </w:r>
            <w:proofErr w:type="spellStart"/>
            <w:r w:rsidRPr="00B160FB">
              <w:rPr>
                <w:sz w:val="20"/>
                <w:lang w:val="en-US"/>
              </w:rPr>
              <w:t>suretyship</w:t>
            </w:r>
            <w:proofErr w:type="spellEnd"/>
            <w:r w:rsidRPr="00B160FB">
              <w:rPr>
                <w:sz w:val="20"/>
                <w:lang w:val="en-US"/>
              </w:rPr>
              <w:t xml:space="preserve"> insurance</w:t>
            </w:r>
          </w:p>
          <w:p w:rsidR="009A1894" w:rsidRPr="00B160FB" w:rsidRDefault="009A1894" w:rsidP="009A1894">
            <w:pPr>
              <w:rPr>
                <w:sz w:val="20"/>
                <w:lang w:val="en-US"/>
              </w:rPr>
            </w:pPr>
            <w:r w:rsidRPr="00B160FB">
              <w:rPr>
                <w:sz w:val="20"/>
                <w:lang w:val="en-US"/>
              </w:rPr>
              <w:t>10</w:t>
            </w:r>
            <w:r w:rsidR="00553D4D" w:rsidRPr="00B160FB">
              <w:rPr>
                <w:sz w:val="20"/>
                <w:lang w:val="en-US"/>
              </w:rPr>
              <w:t xml:space="preserve"> -</w:t>
            </w:r>
            <w:r w:rsidRPr="00B160FB">
              <w:rPr>
                <w:sz w:val="20"/>
                <w:lang w:val="en-US"/>
              </w:rPr>
              <w:t xml:space="preserve"> Legal expenses insurance</w:t>
            </w:r>
          </w:p>
          <w:p w:rsidR="009A1894" w:rsidRPr="00B160FB" w:rsidRDefault="009A1894" w:rsidP="009A1894">
            <w:pPr>
              <w:rPr>
                <w:sz w:val="20"/>
                <w:lang w:val="en-US"/>
              </w:rPr>
            </w:pPr>
            <w:r w:rsidRPr="00B160FB">
              <w:rPr>
                <w:sz w:val="20"/>
                <w:lang w:val="en-US"/>
              </w:rPr>
              <w:t>11</w:t>
            </w:r>
            <w:r w:rsidR="00553D4D" w:rsidRPr="00B160FB">
              <w:rPr>
                <w:sz w:val="20"/>
                <w:lang w:val="en-US"/>
              </w:rPr>
              <w:t xml:space="preserve"> -</w:t>
            </w:r>
            <w:r w:rsidRPr="00B160FB">
              <w:rPr>
                <w:sz w:val="20"/>
                <w:lang w:val="en-US"/>
              </w:rPr>
              <w:t xml:space="preserve"> Assistance</w:t>
            </w:r>
          </w:p>
          <w:p w:rsidR="005F17BB" w:rsidRDefault="009A1894" w:rsidP="00D6468B">
            <w:pPr>
              <w:rPr>
                <w:sz w:val="20"/>
                <w:lang w:val="en-US"/>
              </w:rPr>
            </w:pPr>
            <w:r w:rsidRPr="00B160FB">
              <w:rPr>
                <w:sz w:val="20"/>
                <w:lang w:val="en-US"/>
              </w:rPr>
              <w:t>12</w:t>
            </w:r>
            <w:r w:rsidR="00553D4D" w:rsidRPr="00B160FB">
              <w:rPr>
                <w:sz w:val="20"/>
                <w:lang w:val="en-US"/>
              </w:rPr>
              <w:t xml:space="preserve"> -</w:t>
            </w:r>
            <w:r w:rsidRPr="00B160FB">
              <w:rPr>
                <w:sz w:val="20"/>
                <w:lang w:val="en-US"/>
              </w:rPr>
              <w:t xml:space="preserve"> Miscellaneous financial loss</w:t>
            </w:r>
          </w:p>
          <w:p w:rsidR="005A3910" w:rsidRPr="00B160FB" w:rsidRDefault="005A3910" w:rsidP="00D6468B">
            <w:pPr>
              <w:rPr>
                <w:sz w:val="20"/>
                <w:lang w:val="en-US"/>
              </w:rPr>
            </w:pPr>
          </w:p>
        </w:tc>
      </w:tr>
      <w:tr w:rsidR="00553D4D" w:rsidRPr="009977B6" w:rsidTr="00250BFD">
        <w:trPr>
          <w:trHeight w:val="1422"/>
        </w:trPr>
        <w:tc>
          <w:tcPr>
            <w:tcW w:w="2150" w:type="dxa"/>
          </w:tcPr>
          <w:p w:rsidR="00553D4D" w:rsidRDefault="00553D4D" w:rsidP="00D6468B">
            <w:pPr>
              <w:rPr>
                <w:sz w:val="20"/>
              </w:rPr>
            </w:pPr>
            <w:r w:rsidRPr="00553D4D">
              <w:rPr>
                <w:sz w:val="20"/>
              </w:rPr>
              <w:t>Z0020</w:t>
            </w:r>
          </w:p>
          <w:p w:rsidR="00553D4D" w:rsidRPr="009977B6" w:rsidRDefault="00553D4D" w:rsidP="00D6468B">
            <w:pPr>
              <w:rPr>
                <w:sz w:val="20"/>
              </w:rPr>
            </w:pPr>
            <w:r>
              <w:rPr>
                <w:sz w:val="20"/>
              </w:rPr>
              <w:t>(A03)</w:t>
            </w:r>
          </w:p>
        </w:tc>
        <w:tc>
          <w:tcPr>
            <w:tcW w:w="1922" w:type="dxa"/>
          </w:tcPr>
          <w:p w:rsidR="00553D4D" w:rsidRPr="009977B6" w:rsidRDefault="00553D4D">
            <w:pPr>
              <w:rPr>
                <w:sz w:val="20"/>
              </w:rPr>
            </w:pPr>
            <w:r w:rsidRPr="00297736">
              <w:rPr>
                <w:sz w:val="20"/>
              </w:rPr>
              <w:t>Accident year / Underwriting year</w:t>
            </w:r>
          </w:p>
        </w:tc>
        <w:tc>
          <w:tcPr>
            <w:tcW w:w="5216" w:type="dxa"/>
          </w:tcPr>
          <w:p w:rsidR="00553D4D" w:rsidRPr="009977B6" w:rsidRDefault="00553D4D" w:rsidP="00297736">
            <w:pPr>
              <w:rPr>
                <w:sz w:val="20"/>
                <w:lang w:val="en-US"/>
              </w:rPr>
            </w:pPr>
            <w:r w:rsidRPr="00297736">
              <w:rPr>
                <w:sz w:val="20"/>
                <w:lang w:val="en-US"/>
              </w:rPr>
              <w:t>Report the standard used by the undertakings for reporting of claims development</w:t>
            </w:r>
            <w:r w:rsidRPr="009977B6">
              <w:rPr>
                <w:sz w:val="20"/>
                <w:lang w:val="en-US"/>
              </w:rPr>
              <w:t>.</w:t>
            </w:r>
          </w:p>
          <w:p w:rsidR="00553D4D" w:rsidRPr="009977B6" w:rsidRDefault="00553D4D" w:rsidP="00297736">
            <w:pPr>
              <w:rPr>
                <w:sz w:val="20"/>
                <w:lang w:val="en-US"/>
              </w:rPr>
            </w:pPr>
            <w:r w:rsidRPr="009977B6">
              <w:rPr>
                <w:sz w:val="20"/>
                <w:lang w:val="en-US"/>
              </w:rPr>
              <w:t>The following close list shall be used:</w:t>
            </w:r>
          </w:p>
          <w:p w:rsidR="00553D4D" w:rsidRPr="009977B6" w:rsidRDefault="00553D4D" w:rsidP="00297736">
            <w:pPr>
              <w:rPr>
                <w:sz w:val="20"/>
                <w:lang w:val="en-US"/>
              </w:rPr>
            </w:pPr>
            <w:r w:rsidRPr="009977B6">
              <w:rPr>
                <w:sz w:val="20"/>
                <w:lang w:val="en-US"/>
              </w:rPr>
              <w:t>1 - A</w:t>
            </w:r>
            <w:r w:rsidRPr="00297736">
              <w:rPr>
                <w:sz w:val="20"/>
                <w:lang w:val="en-US"/>
              </w:rPr>
              <w:t>ccident year</w:t>
            </w:r>
          </w:p>
          <w:p w:rsidR="00553D4D" w:rsidRPr="009977B6" w:rsidRDefault="00553D4D" w:rsidP="00297736">
            <w:pPr>
              <w:rPr>
                <w:sz w:val="20"/>
                <w:lang w:val="en-US"/>
              </w:rPr>
            </w:pPr>
            <w:r w:rsidRPr="009977B6">
              <w:rPr>
                <w:sz w:val="20"/>
                <w:lang w:val="en-US"/>
              </w:rPr>
              <w:t>2 - U</w:t>
            </w:r>
            <w:r w:rsidRPr="00297736">
              <w:rPr>
                <w:sz w:val="20"/>
                <w:lang w:val="en-US"/>
              </w:rPr>
              <w:t>nderwriting year</w:t>
            </w:r>
          </w:p>
          <w:p w:rsidR="00553D4D" w:rsidRPr="009977B6" w:rsidRDefault="00553D4D" w:rsidP="00D6468B">
            <w:pPr>
              <w:rPr>
                <w:sz w:val="20"/>
                <w:lang w:val="en-US"/>
              </w:rPr>
            </w:pPr>
          </w:p>
        </w:tc>
      </w:tr>
      <w:tr w:rsidR="00553D4D" w:rsidRPr="009977B6" w:rsidTr="00614FE5">
        <w:tblPrEx>
          <w:tblW w:w="0" w:type="auto"/>
          <w:tblPrExChange w:id="119" w:author="Author">
            <w:tblPrEx>
              <w:tblW w:w="0" w:type="auto"/>
            </w:tblPrEx>
          </w:tblPrExChange>
        </w:tblPrEx>
        <w:trPr>
          <w:trHeight w:val="1422"/>
          <w:trPrChange w:id="120" w:author="Author">
            <w:trPr>
              <w:trHeight w:val="1422"/>
            </w:trPr>
          </w:trPrChange>
        </w:trPr>
        <w:tc>
          <w:tcPr>
            <w:tcW w:w="2150" w:type="dxa"/>
            <w:tcPrChange w:id="121" w:author="Author">
              <w:tcPr>
                <w:tcW w:w="2150" w:type="dxa"/>
              </w:tcPr>
            </w:tcPrChange>
          </w:tcPr>
          <w:p w:rsidR="00553D4D" w:rsidDel="007B4145" w:rsidRDefault="00553D4D" w:rsidP="00D6468B">
            <w:pPr>
              <w:rPr>
                <w:del w:id="122" w:author="Author"/>
                <w:sz w:val="20"/>
              </w:rPr>
            </w:pPr>
            <w:del w:id="123" w:author="Author">
              <w:r w:rsidRPr="00B160FB" w:rsidDel="007B4145">
                <w:rPr>
                  <w:sz w:val="20"/>
                </w:rPr>
                <w:delText>Z00</w:delText>
              </w:r>
              <w:r w:rsidDel="007B4145">
                <w:rPr>
                  <w:sz w:val="20"/>
                </w:rPr>
                <w:delText>3</w:delText>
              </w:r>
              <w:r w:rsidRPr="00B160FB" w:rsidDel="007B4145">
                <w:rPr>
                  <w:sz w:val="20"/>
                </w:rPr>
                <w:delText>0</w:delText>
              </w:r>
              <w:r w:rsidRPr="009977B6" w:rsidDel="007B4145">
                <w:rPr>
                  <w:sz w:val="20"/>
                </w:rPr>
                <w:delText xml:space="preserve"> </w:delText>
              </w:r>
            </w:del>
          </w:p>
          <w:p w:rsidR="00553D4D" w:rsidRPr="00B160FB" w:rsidRDefault="00553D4D" w:rsidP="00D6468B">
            <w:pPr>
              <w:rPr>
                <w:sz w:val="20"/>
              </w:rPr>
            </w:pPr>
          </w:p>
        </w:tc>
        <w:tc>
          <w:tcPr>
            <w:tcW w:w="1922" w:type="dxa"/>
            <w:tcPrChange w:id="124" w:author="Author">
              <w:tcPr>
                <w:tcW w:w="1922" w:type="dxa"/>
              </w:tcPr>
            </w:tcPrChange>
          </w:tcPr>
          <w:p w:rsidR="00553D4D" w:rsidRPr="00B160FB" w:rsidRDefault="00553D4D">
            <w:pPr>
              <w:rPr>
                <w:sz w:val="20"/>
              </w:rPr>
            </w:pPr>
            <w:del w:id="125" w:author="Author">
              <w:r w:rsidDel="007B4145">
                <w:rPr>
                  <w:sz w:val="20"/>
                </w:rPr>
                <w:delText>Total LoB or by currency</w:delText>
              </w:r>
            </w:del>
          </w:p>
        </w:tc>
        <w:tc>
          <w:tcPr>
            <w:tcW w:w="5216" w:type="dxa"/>
            <w:tcPrChange w:id="126" w:author="Author">
              <w:tcPr>
                <w:tcW w:w="5216" w:type="dxa"/>
              </w:tcPr>
            </w:tcPrChange>
          </w:tcPr>
          <w:p w:rsidR="00673704" w:rsidRPr="00463D7C" w:rsidDel="007B4145" w:rsidRDefault="00673704" w:rsidP="00673704">
            <w:pPr>
              <w:rPr>
                <w:del w:id="127" w:author="Author"/>
                <w:sz w:val="20"/>
              </w:rPr>
            </w:pPr>
            <w:del w:id="128" w:author="Author">
              <w:r w:rsidDel="007B4145">
                <w:rPr>
                  <w:sz w:val="20"/>
                </w:rPr>
                <w:delText>Identify</w:delText>
              </w:r>
              <w:r w:rsidRPr="00463D7C" w:rsidDel="007B4145">
                <w:rPr>
                  <w:sz w:val="20"/>
                </w:rPr>
                <w:delText xml:space="preserve"> if the data </w:delText>
              </w:r>
              <w:r w:rsidDel="007B4145">
                <w:rPr>
                  <w:sz w:val="20"/>
                </w:rPr>
                <w:delText>refers to the total of the Lob or to the additional split by currency</w:delText>
              </w:r>
              <w:r w:rsidRPr="00463D7C" w:rsidDel="007B4145">
                <w:rPr>
                  <w:sz w:val="20"/>
                </w:rPr>
                <w:delText>. One of the options in the following closed list shall be used:</w:delText>
              </w:r>
            </w:del>
          </w:p>
          <w:p w:rsidR="00673704" w:rsidDel="007B4145" w:rsidRDefault="00673704" w:rsidP="00673704">
            <w:pPr>
              <w:rPr>
                <w:del w:id="129" w:author="Author"/>
                <w:sz w:val="20"/>
              </w:rPr>
            </w:pPr>
            <w:del w:id="130" w:author="Author">
              <w:r w:rsidDel="007B4145">
                <w:rPr>
                  <w:sz w:val="20"/>
                </w:rPr>
                <w:delText>1</w:delText>
              </w:r>
              <w:r w:rsidRPr="00463D7C" w:rsidDel="007B4145">
                <w:rPr>
                  <w:sz w:val="20"/>
                </w:rPr>
                <w:delText xml:space="preserve"> – Total amount</w:delText>
              </w:r>
              <w:r w:rsidDel="007B4145">
                <w:rPr>
                  <w:sz w:val="20"/>
                </w:rPr>
                <w:delText xml:space="preserve"> of LoB for all currencies</w:delText>
              </w:r>
            </w:del>
          </w:p>
          <w:p w:rsidR="00673704" w:rsidRPr="00463D7C" w:rsidDel="007B4145" w:rsidRDefault="00673704" w:rsidP="00673704">
            <w:pPr>
              <w:rPr>
                <w:del w:id="131" w:author="Author"/>
                <w:sz w:val="20"/>
              </w:rPr>
            </w:pPr>
            <w:del w:id="132" w:author="Author">
              <w:r w:rsidDel="007B4145">
                <w:rPr>
                  <w:sz w:val="20"/>
                </w:rPr>
                <w:delText>2</w:delText>
              </w:r>
              <w:r w:rsidRPr="00463D7C" w:rsidDel="007B4145">
                <w:rPr>
                  <w:sz w:val="20"/>
                </w:rPr>
                <w:delText xml:space="preserve"> – </w:delText>
              </w:r>
              <w:r w:rsidDel="007B4145">
                <w:rPr>
                  <w:sz w:val="20"/>
                </w:rPr>
                <w:delText>B</w:delText>
              </w:r>
              <w:r w:rsidRPr="00463D7C" w:rsidDel="007B4145">
                <w:rPr>
                  <w:sz w:val="20"/>
                </w:rPr>
                <w:delText>y currency</w:delText>
              </w:r>
            </w:del>
          </w:p>
          <w:p w:rsidR="00553D4D" w:rsidRPr="00B160FB" w:rsidRDefault="00553D4D" w:rsidP="00070A26">
            <w:pPr>
              <w:rPr>
                <w:sz w:val="20"/>
                <w:lang w:val="en-US"/>
              </w:rPr>
            </w:pPr>
          </w:p>
        </w:tc>
      </w:tr>
      <w:tr w:rsidR="00553D4D" w:rsidRPr="009977B6" w:rsidTr="00B160FB">
        <w:trPr>
          <w:trHeight w:val="615"/>
        </w:trPr>
        <w:tc>
          <w:tcPr>
            <w:tcW w:w="2150" w:type="dxa"/>
            <w:tcBorders>
              <w:bottom w:val="single" w:sz="4" w:space="0" w:color="auto"/>
            </w:tcBorders>
            <w:hideMark/>
          </w:tcPr>
          <w:p w:rsidR="00E45892" w:rsidRDefault="00553D4D" w:rsidP="00D6468B">
            <w:pPr>
              <w:rPr>
                <w:sz w:val="20"/>
              </w:rPr>
            </w:pPr>
            <w:r w:rsidRPr="00297736">
              <w:rPr>
                <w:sz w:val="20"/>
              </w:rPr>
              <w:t>Z00</w:t>
            </w:r>
            <w:ins w:id="133" w:author="Author">
              <w:r w:rsidR="007B4145">
                <w:rPr>
                  <w:sz w:val="20"/>
                </w:rPr>
                <w:t>3</w:t>
              </w:r>
            </w:ins>
            <w:del w:id="134" w:author="Author">
              <w:r w:rsidDel="007B4145">
                <w:rPr>
                  <w:sz w:val="20"/>
                </w:rPr>
                <w:delText>4</w:delText>
              </w:r>
            </w:del>
            <w:r>
              <w:rPr>
                <w:sz w:val="20"/>
              </w:rPr>
              <w:t>0</w:t>
            </w:r>
          </w:p>
          <w:p w:rsidR="00553D4D" w:rsidRPr="00B160FB" w:rsidRDefault="00E45892" w:rsidP="00D6468B">
            <w:pPr>
              <w:rPr>
                <w:sz w:val="20"/>
              </w:rPr>
            </w:pPr>
            <w:r>
              <w:rPr>
                <w:sz w:val="20"/>
              </w:rPr>
              <w:t>(A01)</w:t>
            </w:r>
          </w:p>
        </w:tc>
        <w:tc>
          <w:tcPr>
            <w:tcW w:w="1922" w:type="dxa"/>
            <w:tcBorders>
              <w:bottom w:val="single" w:sz="4" w:space="0" w:color="auto"/>
            </w:tcBorders>
            <w:hideMark/>
          </w:tcPr>
          <w:p w:rsidR="00553D4D" w:rsidRPr="00B160FB" w:rsidRDefault="00553D4D">
            <w:pPr>
              <w:rPr>
                <w:sz w:val="20"/>
              </w:rPr>
            </w:pPr>
            <w:r w:rsidRPr="00297736">
              <w:rPr>
                <w:sz w:val="20"/>
              </w:rPr>
              <w:t>Currency</w:t>
            </w:r>
          </w:p>
        </w:tc>
        <w:tc>
          <w:tcPr>
            <w:tcW w:w="5216" w:type="dxa"/>
            <w:tcBorders>
              <w:bottom w:val="single" w:sz="4" w:space="0" w:color="auto"/>
            </w:tcBorders>
            <w:hideMark/>
          </w:tcPr>
          <w:p w:rsidR="00553D4D" w:rsidRPr="009977B6" w:rsidRDefault="00553D4D" w:rsidP="00297736">
            <w:pPr>
              <w:rPr>
                <w:sz w:val="20"/>
                <w:lang w:val="en-US"/>
              </w:rPr>
            </w:pPr>
            <w:r w:rsidRPr="00297736">
              <w:rPr>
                <w:sz w:val="20"/>
                <w:lang w:val="en-US"/>
              </w:rPr>
              <w:t xml:space="preserve">Identify the ISO 4217 alphabetic code of the </w:t>
            </w:r>
            <w:r w:rsidRPr="009977B6">
              <w:rPr>
                <w:sz w:val="20"/>
                <w:lang w:val="en-US"/>
              </w:rPr>
              <w:t>s</w:t>
            </w:r>
            <w:r w:rsidRPr="00297736">
              <w:rPr>
                <w:sz w:val="20"/>
                <w:lang w:val="en-US"/>
              </w:rPr>
              <w:t xml:space="preserve">ettlement currency of the obligation. All </w:t>
            </w:r>
            <w:r w:rsidRPr="009977B6">
              <w:rPr>
                <w:sz w:val="20"/>
                <w:lang w:val="en-US"/>
              </w:rPr>
              <w:t xml:space="preserve">amounts </w:t>
            </w:r>
            <w:r w:rsidRPr="00297736">
              <w:rPr>
                <w:sz w:val="20"/>
                <w:lang w:val="en-US"/>
              </w:rPr>
              <w:t xml:space="preserve">are reported in the undertaking’s reporting currency. </w:t>
            </w:r>
          </w:p>
          <w:p w:rsidR="006A24E2" w:rsidRDefault="006A24E2">
            <w:pPr>
              <w:rPr>
                <w:sz w:val="20"/>
                <w:lang w:val="en-US"/>
              </w:rPr>
            </w:pPr>
          </w:p>
          <w:p w:rsidR="00553D4D" w:rsidRPr="00B160FB" w:rsidRDefault="00C75C16" w:rsidP="007B4145">
            <w:pPr>
              <w:rPr>
                <w:sz w:val="20"/>
                <w:lang w:val="en-US"/>
              </w:rPr>
            </w:pPr>
            <w:r>
              <w:rPr>
                <w:sz w:val="20"/>
                <w:lang w:val="en-US"/>
              </w:rPr>
              <w:t>This item shall</w:t>
            </w:r>
            <w:r w:rsidR="00553D4D" w:rsidRPr="009977B6">
              <w:rPr>
                <w:sz w:val="20"/>
                <w:lang w:val="en-US"/>
              </w:rPr>
              <w:t xml:space="preserve"> </w:t>
            </w:r>
            <w:ins w:id="135" w:author="Author">
              <w:r w:rsidR="007B4145">
                <w:rPr>
                  <w:sz w:val="20"/>
                  <w:lang w:val="en-US"/>
                </w:rPr>
                <w:t xml:space="preserve">be filled in with “Total” </w:t>
              </w:r>
            </w:ins>
            <w:del w:id="136" w:author="Author">
              <w:r w:rsidR="00553D4D" w:rsidRPr="009977B6" w:rsidDel="007B4145">
                <w:rPr>
                  <w:sz w:val="20"/>
                  <w:lang w:val="en-US"/>
                </w:rPr>
                <w:delText xml:space="preserve">be left blank </w:delText>
              </w:r>
            </w:del>
            <w:r w:rsidR="00553D4D" w:rsidRPr="009977B6">
              <w:rPr>
                <w:sz w:val="20"/>
                <w:lang w:val="en-US"/>
              </w:rPr>
              <w:t>when reporting the total for the line of business.</w:t>
            </w:r>
            <w:r w:rsidR="00553D4D" w:rsidRPr="00297736">
              <w:rPr>
                <w:sz w:val="20"/>
                <w:lang w:val="en-US"/>
              </w:rPr>
              <w:br/>
            </w:r>
          </w:p>
        </w:tc>
      </w:tr>
      <w:tr w:rsidR="00446315" w:rsidRPr="009977B6" w:rsidTr="00F73001">
        <w:trPr>
          <w:trHeight w:val="615"/>
          <w:ins w:id="137" w:author="Author"/>
        </w:trPr>
        <w:tc>
          <w:tcPr>
            <w:tcW w:w="2150" w:type="dxa"/>
            <w:tcBorders>
              <w:bottom w:val="single" w:sz="4" w:space="0" w:color="auto"/>
            </w:tcBorders>
          </w:tcPr>
          <w:p w:rsidR="00446315" w:rsidRPr="00297736" w:rsidRDefault="00446315" w:rsidP="00F73001">
            <w:pPr>
              <w:rPr>
                <w:ins w:id="138" w:author="Author"/>
                <w:sz w:val="20"/>
              </w:rPr>
            </w:pPr>
            <w:ins w:id="139" w:author="Author">
              <w:r>
                <w:rPr>
                  <w:sz w:val="20"/>
                </w:rPr>
                <w:t>Z0040</w:t>
              </w:r>
            </w:ins>
          </w:p>
        </w:tc>
        <w:tc>
          <w:tcPr>
            <w:tcW w:w="1922" w:type="dxa"/>
            <w:tcBorders>
              <w:bottom w:val="single" w:sz="4" w:space="0" w:color="auto"/>
            </w:tcBorders>
          </w:tcPr>
          <w:p w:rsidR="00446315" w:rsidRPr="00297736" w:rsidRDefault="00446315" w:rsidP="00F73001">
            <w:pPr>
              <w:rPr>
                <w:ins w:id="140" w:author="Author"/>
                <w:sz w:val="20"/>
              </w:rPr>
            </w:pPr>
            <w:ins w:id="141" w:author="Author">
              <w:r w:rsidRPr="002756DF">
                <w:rPr>
                  <w:sz w:val="20"/>
                </w:rPr>
                <w:t>Currency conversion</w:t>
              </w:r>
            </w:ins>
          </w:p>
        </w:tc>
        <w:tc>
          <w:tcPr>
            <w:tcW w:w="5216" w:type="dxa"/>
            <w:tcBorders>
              <w:bottom w:val="single" w:sz="4" w:space="0" w:color="auto"/>
            </w:tcBorders>
          </w:tcPr>
          <w:p w:rsidR="00446315" w:rsidRPr="009977B6" w:rsidRDefault="00446315" w:rsidP="00F73001">
            <w:pPr>
              <w:rPr>
                <w:ins w:id="142" w:author="Author"/>
                <w:sz w:val="20"/>
                <w:lang w:val="en-US"/>
              </w:rPr>
            </w:pPr>
            <w:ins w:id="143" w:author="Author">
              <w:r>
                <w:rPr>
                  <w:sz w:val="20"/>
                  <w:lang w:val="en-US"/>
                </w:rPr>
                <w:t>Identify if the information reported by currency is being reported in the original currency (default) or in the reporting currency (</w:t>
              </w:r>
              <w:r w:rsidRPr="008B5D4B">
                <w:rPr>
                  <w:sz w:val="20"/>
                  <w:lang w:val="en-US"/>
                </w:rPr>
                <w:t>otherwise specified</w:t>
              </w:r>
              <w:r>
                <w:rPr>
                  <w:sz w:val="20"/>
                  <w:lang w:val="en-US"/>
                </w:rPr>
                <w:t xml:space="preserve">). </w:t>
              </w:r>
              <w:r w:rsidRPr="009977B6">
                <w:rPr>
                  <w:sz w:val="20"/>
                  <w:lang w:val="en-US"/>
                </w:rPr>
                <w:t>The following close list shall be used:</w:t>
              </w:r>
            </w:ins>
          </w:p>
          <w:p w:rsidR="00446315" w:rsidRPr="009977B6" w:rsidRDefault="00446315" w:rsidP="00F73001">
            <w:pPr>
              <w:rPr>
                <w:ins w:id="144" w:author="Author"/>
                <w:sz w:val="20"/>
                <w:lang w:val="en-US"/>
              </w:rPr>
            </w:pPr>
            <w:ins w:id="145" w:author="Author">
              <w:r w:rsidRPr="009977B6">
                <w:rPr>
                  <w:sz w:val="20"/>
                  <w:lang w:val="en-US"/>
                </w:rPr>
                <w:t xml:space="preserve">1 </w:t>
              </w:r>
              <w:r>
                <w:rPr>
                  <w:sz w:val="20"/>
                  <w:lang w:val="en-US"/>
                </w:rPr>
                <w:t>–</w:t>
              </w:r>
              <w:r w:rsidRPr="009977B6">
                <w:rPr>
                  <w:sz w:val="20"/>
                  <w:lang w:val="en-US"/>
                </w:rPr>
                <w:t xml:space="preserve"> </w:t>
              </w:r>
              <w:r>
                <w:rPr>
                  <w:sz w:val="20"/>
                  <w:lang w:val="en-US"/>
                </w:rPr>
                <w:t>Original currency</w:t>
              </w:r>
            </w:ins>
          </w:p>
          <w:p w:rsidR="00446315" w:rsidRDefault="00446315" w:rsidP="00F73001">
            <w:pPr>
              <w:tabs>
                <w:tab w:val="left" w:pos="3133"/>
              </w:tabs>
              <w:rPr>
                <w:ins w:id="146" w:author="Author"/>
                <w:sz w:val="20"/>
                <w:lang w:val="en-US"/>
              </w:rPr>
            </w:pPr>
            <w:ins w:id="147" w:author="Author">
              <w:r w:rsidRPr="009977B6">
                <w:rPr>
                  <w:sz w:val="20"/>
                  <w:lang w:val="en-US"/>
                </w:rPr>
                <w:t xml:space="preserve">2 </w:t>
              </w:r>
              <w:r>
                <w:rPr>
                  <w:sz w:val="20"/>
                  <w:lang w:val="en-US"/>
                </w:rPr>
                <w:t>–</w:t>
              </w:r>
              <w:r w:rsidRPr="009977B6">
                <w:rPr>
                  <w:sz w:val="20"/>
                  <w:lang w:val="en-US"/>
                </w:rPr>
                <w:t xml:space="preserve"> </w:t>
              </w:r>
              <w:r>
                <w:rPr>
                  <w:sz w:val="20"/>
                  <w:lang w:val="en-US"/>
                </w:rPr>
                <w:t>Reporting currency</w:t>
              </w:r>
            </w:ins>
          </w:p>
          <w:p w:rsidR="00446315" w:rsidRDefault="00446315" w:rsidP="00F73001">
            <w:pPr>
              <w:tabs>
                <w:tab w:val="left" w:pos="3133"/>
              </w:tabs>
              <w:rPr>
                <w:ins w:id="148" w:author="Author"/>
                <w:sz w:val="20"/>
                <w:lang w:val="en-US"/>
              </w:rPr>
            </w:pPr>
          </w:p>
          <w:p w:rsidR="00446315" w:rsidRPr="00297736" w:rsidRDefault="00446315" w:rsidP="00F73001">
            <w:pPr>
              <w:tabs>
                <w:tab w:val="left" w:pos="3133"/>
              </w:tabs>
              <w:rPr>
                <w:ins w:id="149" w:author="Author"/>
                <w:sz w:val="20"/>
                <w:lang w:val="en-US"/>
              </w:rPr>
            </w:pPr>
            <w:ins w:id="150" w:author="Author">
              <w:r w:rsidRPr="002756DF">
                <w:rPr>
                  <w:sz w:val="20"/>
                  <w:lang w:val="en-US"/>
                </w:rPr>
                <w:t>Only applicable when reporting by currency</w:t>
              </w:r>
              <w:r>
                <w:rPr>
                  <w:sz w:val="20"/>
                  <w:lang w:val="en-US"/>
                </w:rPr>
                <w:t>.</w:t>
              </w:r>
            </w:ins>
          </w:p>
        </w:tc>
      </w:tr>
      <w:tr w:rsidR="00250BFD" w:rsidRPr="009977B6" w:rsidTr="00B160FB">
        <w:trPr>
          <w:trHeight w:val="326"/>
        </w:trPr>
        <w:tc>
          <w:tcPr>
            <w:tcW w:w="9288" w:type="dxa"/>
            <w:gridSpan w:val="3"/>
            <w:tcBorders>
              <w:top w:val="single" w:sz="4" w:space="0" w:color="auto"/>
              <w:left w:val="nil"/>
              <w:bottom w:val="single" w:sz="4" w:space="0" w:color="auto"/>
              <w:right w:val="nil"/>
            </w:tcBorders>
          </w:tcPr>
          <w:p w:rsidR="00250BFD" w:rsidRPr="00B160FB" w:rsidRDefault="00250BFD">
            <w:pPr>
              <w:rPr>
                <w:b/>
                <w:sz w:val="20"/>
                <w:lang w:val="en-US"/>
              </w:rPr>
            </w:pPr>
            <w:bookmarkStart w:id="151" w:name="_GoBack"/>
            <w:bookmarkEnd w:id="151"/>
            <w:r w:rsidRPr="00B160FB">
              <w:rPr>
                <w:b/>
                <w:sz w:val="20"/>
                <w:lang w:val="en-US"/>
              </w:rPr>
              <w:t>Information on year N:</w:t>
            </w:r>
          </w:p>
        </w:tc>
      </w:tr>
      <w:tr w:rsidR="00553D4D" w:rsidRPr="009977B6" w:rsidTr="00B160FB">
        <w:trPr>
          <w:trHeight w:val="615"/>
        </w:trPr>
        <w:tc>
          <w:tcPr>
            <w:tcW w:w="2150" w:type="dxa"/>
            <w:tcBorders>
              <w:top w:val="single" w:sz="4" w:space="0" w:color="auto"/>
            </w:tcBorders>
          </w:tcPr>
          <w:p w:rsidR="00E45892" w:rsidRDefault="00553D4D" w:rsidP="00D6468B">
            <w:pPr>
              <w:rPr>
                <w:sz w:val="20"/>
                <w:lang w:val="en-US"/>
              </w:rPr>
            </w:pPr>
            <w:r w:rsidRPr="00B160FB">
              <w:rPr>
                <w:sz w:val="20"/>
                <w:lang w:val="en-US"/>
              </w:rPr>
              <w:t>C00</w:t>
            </w:r>
            <w:r w:rsidR="006D0CBF">
              <w:rPr>
                <w:sz w:val="20"/>
                <w:lang w:val="en-US"/>
              </w:rPr>
              <w:t>1</w:t>
            </w:r>
            <w:r w:rsidRPr="00B160FB">
              <w:rPr>
                <w:sz w:val="20"/>
                <w:lang w:val="en-US"/>
              </w:rPr>
              <w:t>0/R00</w:t>
            </w:r>
            <w:r w:rsidRPr="009977B6">
              <w:rPr>
                <w:sz w:val="20"/>
                <w:lang w:val="en-US"/>
              </w:rPr>
              <w:t>1</w:t>
            </w:r>
            <w:r w:rsidRPr="00B160FB">
              <w:rPr>
                <w:sz w:val="20"/>
                <w:lang w:val="en-US"/>
              </w:rPr>
              <w:t>0</w:t>
            </w:r>
          </w:p>
          <w:p w:rsidR="00553D4D" w:rsidRPr="00B160FB" w:rsidRDefault="00E45892" w:rsidP="00D6468B">
            <w:pPr>
              <w:rPr>
                <w:sz w:val="20"/>
                <w:lang w:val="en-US"/>
              </w:rPr>
            </w:pPr>
            <w:r>
              <w:rPr>
                <w:sz w:val="20"/>
                <w:lang w:val="en-US"/>
              </w:rPr>
              <w:t>(H1)</w:t>
            </w:r>
          </w:p>
        </w:tc>
        <w:tc>
          <w:tcPr>
            <w:tcW w:w="1922" w:type="dxa"/>
            <w:tcBorders>
              <w:top w:val="single" w:sz="4" w:space="0" w:color="auto"/>
            </w:tcBorders>
          </w:tcPr>
          <w:p w:rsidR="00553D4D" w:rsidRPr="00B160FB" w:rsidRDefault="00553D4D" w:rsidP="00720AA8">
            <w:pPr>
              <w:rPr>
                <w:sz w:val="20"/>
              </w:rPr>
            </w:pPr>
            <w:r w:rsidRPr="00B160FB">
              <w:rPr>
                <w:sz w:val="20"/>
              </w:rPr>
              <w:t xml:space="preserve">The average </w:t>
            </w:r>
            <w:del w:id="152" w:author="Author">
              <w:r w:rsidRPr="00B160FB" w:rsidDel="00720AA8">
                <w:rPr>
                  <w:sz w:val="20"/>
                </w:rPr>
                <w:delText xml:space="preserve">technical </w:delText>
              </w:r>
            </w:del>
            <w:ins w:id="153" w:author="Author">
              <w:r w:rsidR="00720AA8">
                <w:rPr>
                  <w:sz w:val="20"/>
                </w:rPr>
                <w:t>interest</w:t>
              </w:r>
              <w:r w:rsidR="00720AA8" w:rsidRPr="00B160FB">
                <w:rPr>
                  <w:sz w:val="20"/>
                </w:rPr>
                <w:t xml:space="preserve"> </w:t>
              </w:r>
            </w:ins>
            <w:r w:rsidRPr="00B160FB">
              <w:rPr>
                <w:sz w:val="20"/>
              </w:rPr>
              <w:t>rate</w:t>
            </w:r>
          </w:p>
        </w:tc>
        <w:tc>
          <w:tcPr>
            <w:tcW w:w="5216" w:type="dxa"/>
            <w:tcBorders>
              <w:top w:val="single" w:sz="4" w:space="0" w:color="auto"/>
            </w:tcBorders>
          </w:tcPr>
          <w:p w:rsidR="00553D4D" w:rsidRPr="00B160FB" w:rsidRDefault="00553D4D" w:rsidP="00720AA8">
            <w:pPr>
              <w:rPr>
                <w:sz w:val="20"/>
                <w:lang w:val="en-US"/>
              </w:rPr>
            </w:pPr>
            <w:r w:rsidRPr="00B160FB">
              <w:rPr>
                <w:sz w:val="20"/>
                <w:lang w:val="en-US"/>
              </w:rPr>
              <w:t xml:space="preserve">The average </w:t>
            </w:r>
            <w:del w:id="154" w:author="Author">
              <w:r w:rsidRPr="00B160FB" w:rsidDel="00720AA8">
                <w:rPr>
                  <w:sz w:val="20"/>
                  <w:lang w:val="en-US"/>
                </w:rPr>
                <w:delText xml:space="preserve">technical </w:delText>
              </w:r>
            </w:del>
            <w:ins w:id="155" w:author="Author">
              <w:r w:rsidR="00720AA8">
                <w:rPr>
                  <w:sz w:val="20"/>
                  <w:lang w:val="en-US"/>
                </w:rPr>
                <w:t>interest</w:t>
              </w:r>
              <w:r w:rsidR="00720AA8" w:rsidRPr="00B160FB">
                <w:rPr>
                  <w:sz w:val="20"/>
                  <w:lang w:val="en-US"/>
                </w:rPr>
                <w:t xml:space="preserve"> </w:t>
              </w:r>
            </w:ins>
            <w:r w:rsidRPr="00B160FB">
              <w:rPr>
                <w:sz w:val="20"/>
                <w:lang w:val="en-US"/>
              </w:rPr>
              <w:t>rate</w:t>
            </w:r>
            <w:r w:rsidRPr="009977B6">
              <w:rPr>
                <w:sz w:val="20"/>
                <w:lang w:val="en-US"/>
              </w:rPr>
              <w:t xml:space="preserve"> </w:t>
            </w:r>
            <w:ins w:id="156" w:author="Author">
              <w:r w:rsidR="00720AA8">
                <w:rPr>
                  <w:sz w:val="20"/>
                  <w:lang w:val="en-US"/>
                </w:rPr>
                <w:t xml:space="preserve">used </w:t>
              </w:r>
            </w:ins>
            <w:r w:rsidRPr="009977B6">
              <w:rPr>
                <w:sz w:val="20"/>
                <w:lang w:val="en-US"/>
              </w:rPr>
              <w:t>in percentage (as a decimal)</w:t>
            </w:r>
            <w:r w:rsidRPr="00B160FB">
              <w:rPr>
                <w:sz w:val="20"/>
                <w:lang w:val="en-US"/>
              </w:rPr>
              <w:t xml:space="preserve"> for the end of year N</w:t>
            </w:r>
          </w:p>
        </w:tc>
      </w:tr>
      <w:tr w:rsidR="00553D4D" w:rsidRPr="009977B6" w:rsidTr="00B160FB">
        <w:trPr>
          <w:trHeight w:val="615"/>
        </w:trPr>
        <w:tc>
          <w:tcPr>
            <w:tcW w:w="2150" w:type="dxa"/>
            <w:tcBorders>
              <w:bottom w:val="single" w:sz="4" w:space="0" w:color="auto"/>
            </w:tcBorders>
          </w:tcPr>
          <w:p w:rsidR="00E45892" w:rsidRDefault="00553D4D" w:rsidP="00D6468B">
            <w:pPr>
              <w:rPr>
                <w:sz w:val="20"/>
              </w:rPr>
            </w:pPr>
            <w:r w:rsidRPr="00B160FB">
              <w:rPr>
                <w:sz w:val="20"/>
              </w:rPr>
              <w:t>C00</w:t>
            </w:r>
            <w:r w:rsidR="006D0CBF">
              <w:rPr>
                <w:sz w:val="20"/>
              </w:rPr>
              <w:t>1</w:t>
            </w:r>
            <w:r w:rsidRPr="00B160FB">
              <w:rPr>
                <w:sz w:val="20"/>
              </w:rPr>
              <w:t>0/R00</w:t>
            </w:r>
            <w:r w:rsidRPr="009977B6">
              <w:rPr>
                <w:sz w:val="20"/>
              </w:rPr>
              <w:t>2</w:t>
            </w:r>
            <w:r w:rsidRPr="00B160FB">
              <w:rPr>
                <w:sz w:val="20"/>
              </w:rPr>
              <w:t>0</w:t>
            </w:r>
          </w:p>
          <w:p w:rsidR="00553D4D" w:rsidRPr="00B160FB" w:rsidRDefault="00E45892" w:rsidP="00D6468B">
            <w:pPr>
              <w:rPr>
                <w:sz w:val="20"/>
                <w:lang w:val="en-US"/>
              </w:rPr>
            </w:pPr>
            <w:r>
              <w:rPr>
                <w:sz w:val="20"/>
              </w:rPr>
              <w:t>(I1)</w:t>
            </w:r>
          </w:p>
        </w:tc>
        <w:tc>
          <w:tcPr>
            <w:tcW w:w="1922" w:type="dxa"/>
            <w:tcBorders>
              <w:bottom w:val="single" w:sz="4" w:space="0" w:color="auto"/>
            </w:tcBorders>
          </w:tcPr>
          <w:p w:rsidR="00553D4D" w:rsidRPr="00B160FB" w:rsidRDefault="00553D4D">
            <w:pPr>
              <w:rPr>
                <w:sz w:val="20"/>
                <w:lang w:val="en-US"/>
              </w:rPr>
            </w:pPr>
            <w:r w:rsidRPr="00B160FB">
              <w:rPr>
                <w:sz w:val="20"/>
                <w:lang w:val="en-US"/>
              </w:rPr>
              <w:t>The average duration of the obligations</w:t>
            </w:r>
          </w:p>
        </w:tc>
        <w:tc>
          <w:tcPr>
            <w:tcW w:w="5216" w:type="dxa"/>
            <w:tcBorders>
              <w:bottom w:val="single" w:sz="4" w:space="0" w:color="auto"/>
            </w:tcBorders>
          </w:tcPr>
          <w:p w:rsidR="00553D4D" w:rsidRPr="00B160FB" w:rsidRDefault="00553D4D">
            <w:pPr>
              <w:rPr>
                <w:sz w:val="20"/>
                <w:lang w:val="en-US"/>
              </w:rPr>
            </w:pPr>
            <w:r w:rsidRPr="00B160FB">
              <w:rPr>
                <w:sz w:val="20"/>
                <w:lang w:val="en-US"/>
              </w:rPr>
              <w:t xml:space="preserve">Average duration in years on total </w:t>
            </w:r>
            <w:del w:id="157" w:author="Author">
              <w:r w:rsidRPr="00B160FB" w:rsidDel="00825657">
                <w:rPr>
                  <w:sz w:val="20"/>
                  <w:lang w:val="en-US"/>
                </w:rPr>
                <w:delText xml:space="preserve"> </w:delText>
              </w:r>
              <w:r w:rsidRPr="00B160FB" w:rsidDel="00720AA8">
                <w:rPr>
                  <w:sz w:val="20"/>
                  <w:lang w:val="en-US"/>
                </w:rPr>
                <w:delText xml:space="preserve">portfolio </w:delText>
              </w:r>
            </w:del>
            <w:ins w:id="158" w:author="Author">
              <w:r w:rsidR="00720AA8">
                <w:rPr>
                  <w:sz w:val="20"/>
                  <w:lang w:val="en-US"/>
                </w:rPr>
                <w:t>obligations</w:t>
              </w:r>
              <w:r w:rsidR="00720AA8" w:rsidRPr="00B160FB">
                <w:rPr>
                  <w:sz w:val="20"/>
                  <w:lang w:val="en-US"/>
                </w:rPr>
                <w:t xml:space="preserve"> </w:t>
              </w:r>
            </w:ins>
            <w:r w:rsidRPr="00B160FB">
              <w:rPr>
                <w:sz w:val="20"/>
                <w:lang w:val="en-US"/>
              </w:rPr>
              <w:t>basis for the end of the year N</w:t>
            </w:r>
          </w:p>
        </w:tc>
      </w:tr>
      <w:tr w:rsidR="00553D4D" w:rsidRPr="009977B6" w:rsidTr="00B160FB">
        <w:trPr>
          <w:trHeight w:val="615"/>
        </w:trPr>
        <w:tc>
          <w:tcPr>
            <w:tcW w:w="2150" w:type="dxa"/>
            <w:tcBorders>
              <w:top w:val="single" w:sz="4" w:space="0" w:color="auto"/>
              <w:left w:val="single" w:sz="4" w:space="0" w:color="auto"/>
              <w:bottom w:val="single" w:sz="4" w:space="0" w:color="auto"/>
              <w:right w:val="single" w:sz="4" w:space="0" w:color="auto"/>
            </w:tcBorders>
          </w:tcPr>
          <w:p w:rsidR="00E45892" w:rsidRDefault="00553D4D" w:rsidP="00D6468B">
            <w:pPr>
              <w:rPr>
                <w:sz w:val="20"/>
              </w:rPr>
            </w:pPr>
            <w:r w:rsidRPr="00B160FB">
              <w:rPr>
                <w:sz w:val="20"/>
              </w:rPr>
              <w:t>C00</w:t>
            </w:r>
            <w:r w:rsidR="006D0CBF">
              <w:rPr>
                <w:sz w:val="20"/>
              </w:rPr>
              <w:t>1</w:t>
            </w:r>
            <w:r w:rsidRPr="00B160FB">
              <w:rPr>
                <w:sz w:val="20"/>
              </w:rPr>
              <w:t>0/R00</w:t>
            </w:r>
            <w:r w:rsidRPr="009977B6">
              <w:rPr>
                <w:sz w:val="20"/>
              </w:rPr>
              <w:t>3</w:t>
            </w:r>
            <w:r w:rsidRPr="00B160FB">
              <w:rPr>
                <w:sz w:val="20"/>
              </w:rPr>
              <w:t>0</w:t>
            </w:r>
          </w:p>
          <w:p w:rsidR="00553D4D" w:rsidRPr="00B160FB" w:rsidRDefault="00E45892" w:rsidP="00D6468B">
            <w:pPr>
              <w:rPr>
                <w:sz w:val="20"/>
                <w:lang w:val="en-US"/>
              </w:rPr>
            </w:pPr>
            <w:r>
              <w:rPr>
                <w:sz w:val="20"/>
              </w:rPr>
              <w:t>(JI)</w:t>
            </w:r>
          </w:p>
        </w:tc>
        <w:tc>
          <w:tcPr>
            <w:tcW w:w="1922" w:type="dxa"/>
            <w:tcBorders>
              <w:top w:val="single" w:sz="4" w:space="0" w:color="auto"/>
              <w:left w:val="single" w:sz="4" w:space="0" w:color="auto"/>
              <w:bottom w:val="single" w:sz="4" w:space="0" w:color="auto"/>
              <w:right w:val="single" w:sz="4" w:space="0" w:color="auto"/>
            </w:tcBorders>
          </w:tcPr>
          <w:p w:rsidR="00553D4D" w:rsidRPr="00B160FB" w:rsidRDefault="00553D4D">
            <w:pPr>
              <w:rPr>
                <w:sz w:val="20"/>
                <w:lang w:val="en-US"/>
              </w:rPr>
            </w:pPr>
            <w:r w:rsidRPr="00B160FB">
              <w:rPr>
                <w:sz w:val="20"/>
                <w:lang w:val="en-US"/>
              </w:rPr>
              <w:t>The weighted average age of the beneficiaries</w:t>
            </w:r>
          </w:p>
        </w:tc>
        <w:tc>
          <w:tcPr>
            <w:tcW w:w="5216" w:type="dxa"/>
            <w:tcBorders>
              <w:top w:val="single" w:sz="4" w:space="0" w:color="auto"/>
              <w:left w:val="single" w:sz="4" w:space="0" w:color="auto"/>
              <w:bottom w:val="single" w:sz="4" w:space="0" w:color="auto"/>
              <w:right w:val="single" w:sz="4" w:space="0" w:color="auto"/>
            </w:tcBorders>
          </w:tcPr>
          <w:p w:rsidR="00553D4D" w:rsidRPr="009977B6" w:rsidRDefault="00553D4D">
            <w:pPr>
              <w:rPr>
                <w:sz w:val="20"/>
                <w:lang w:val="en-US"/>
              </w:rPr>
            </w:pPr>
            <w:r w:rsidRPr="00B160FB">
              <w:rPr>
                <w:sz w:val="20"/>
                <w:lang w:val="en-US"/>
              </w:rPr>
              <w:t>The weight sh</w:t>
            </w:r>
            <w:r w:rsidR="00E45892">
              <w:rPr>
                <w:sz w:val="20"/>
                <w:lang w:val="en-US"/>
              </w:rPr>
              <w:t>all</w:t>
            </w:r>
            <w:r w:rsidRPr="00B160FB">
              <w:rPr>
                <w:sz w:val="20"/>
                <w:lang w:val="en-US"/>
              </w:rPr>
              <w:t xml:space="preserve"> be the Best Estimate for annuity claims provisions at the end of year N. Age of beneficiaries calculated on a weighted average for total </w:t>
            </w:r>
            <w:del w:id="159" w:author="Author">
              <w:r w:rsidRPr="00B160FB" w:rsidDel="00720AA8">
                <w:rPr>
                  <w:sz w:val="20"/>
                  <w:lang w:val="en-US"/>
                </w:rPr>
                <w:delText>portfolio</w:delText>
              </w:r>
            </w:del>
            <w:ins w:id="160" w:author="Author">
              <w:r w:rsidR="00720AA8">
                <w:rPr>
                  <w:sz w:val="20"/>
                  <w:lang w:val="en-US"/>
                </w:rPr>
                <w:t>obligations</w:t>
              </w:r>
            </w:ins>
            <w:r w:rsidRPr="00B160FB">
              <w:rPr>
                <w:sz w:val="20"/>
                <w:lang w:val="en-US"/>
              </w:rPr>
              <w:t xml:space="preserve">.  </w:t>
            </w:r>
          </w:p>
          <w:p w:rsidR="00553D4D" w:rsidRPr="009977B6" w:rsidRDefault="00553D4D">
            <w:pPr>
              <w:rPr>
                <w:sz w:val="20"/>
                <w:lang w:val="en-US"/>
              </w:rPr>
            </w:pPr>
            <w:r w:rsidRPr="00B160FB">
              <w:rPr>
                <w:sz w:val="20"/>
                <w:lang w:val="en-US"/>
              </w:rPr>
              <w:t xml:space="preserve">The beneficiary is the person to whom the payments are reverting to, following the occurrence of a claim (that affects </w:t>
            </w:r>
            <w:r w:rsidRPr="00B160FB">
              <w:rPr>
                <w:sz w:val="20"/>
                <w:lang w:val="en-US"/>
              </w:rPr>
              <w:lastRenderedPageBreak/>
              <w:t>the insured person) which originates this type of payment.</w:t>
            </w:r>
          </w:p>
          <w:p w:rsidR="00553D4D" w:rsidRPr="00B160FB" w:rsidRDefault="00553D4D">
            <w:pPr>
              <w:rPr>
                <w:sz w:val="20"/>
                <w:lang w:val="en-US"/>
              </w:rPr>
            </w:pPr>
          </w:p>
        </w:tc>
      </w:tr>
      <w:tr w:rsidR="00250BFD" w:rsidRPr="009977B6" w:rsidTr="00B160FB">
        <w:trPr>
          <w:trHeight w:val="371"/>
        </w:trPr>
        <w:tc>
          <w:tcPr>
            <w:tcW w:w="9288" w:type="dxa"/>
            <w:gridSpan w:val="3"/>
            <w:tcBorders>
              <w:top w:val="nil"/>
              <w:left w:val="nil"/>
              <w:bottom w:val="single" w:sz="4" w:space="0" w:color="auto"/>
              <w:right w:val="nil"/>
            </w:tcBorders>
          </w:tcPr>
          <w:p w:rsidR="00250BFD" w:rsidRPr="00B160FB" w:rsidRDefault="00250BFD">
            <w:pPr>
              <w:rPr>
                <w:b/>
                <w:sz w:val="20"/>
                <w:lang w:val="en-US"/>
              </w:rPr>
            </w:pPr>
            <w:r w:rsidRPr="00B160FB">
              <w:rPr>
                <w:b/>
                <w:sz w:val="20"/>
                <w:lang w:val="en-US"/>
              </w:rPr>
              <w:lastRenderedPageBreak/>
              <w:t>Annuities information</w:t>
            </w:r>
            <w:r>
              <w:rPr>
                <w:b/>
                <w:sz w:val="20"/>
                <w:lang w:val="en-US"/>
              </w:rPr>
              <w:t>:</w:t>
            </w:r>
          </w:p>
        </w:tc>
      </w:tr>
      <w:tr w:rsidR="00553D4D" w:rsidRPr="009977B6" w:rsidTr="00B160FB">
        <w:trPr>
          <w:trHeight w:val="558"/>
        </w:trPr>
        <w:tc>
          <w:tcPr>
            <w:tcW w:w="2150" w:type="dxa"/>
            <w:tcBorders>
              <w:top w:val="single" w:sz="4" w:space="0" w:color="auto"/>
            </w:tcBorders>
            <w:hideMark/>
          </w:tcPr>
          <w:p w:rsidR="00E45892" w:rsidRDefault="00553D4D" w:rsidP="00D6468B">
            <w:pPr>
              <w:rPr>
                <w:sz w:val="20"/>
              </w:rPr>
            </w:pPr>
            <w:r w:rsidRPr="00B160FB">
              <w:rPr>
                <w:sz w:val="20"/>
              </w:rPr>
              <w:t>C00</w:t>
            </w:r>
            <w:r w:rsidR="006D0CBF">
              <w:rPr>
                <w:sz w:val="20"/>
              </w:rPr>
              <w:t>2</w:t>
            </w:r>
            <w:r w:rsidRPr="00B160FB">
              <w:rPr>
                <w:sz w:val="20"/>
              </w:rPr>
              <w:t>0/R00</w:t>
            </w:r>
            <w:r w:rsidRPr="009977B6">
              <w:rPr>
                <w:sz w:val="20"/>
              </w:rPr>
              <w:t>4</w:t>
            </w:r>
            <w:r w:rsidRPr="00B160FB">
              <w:rPr>
                <w:sz w:val="20"/>
              </w:rPr>
              <w:t>0-R0</w:t>
            </w:r>
            <w:r w:rsidRPr="009977B6">
              <w:rPr>
                <w:sz w:val="20"/>
              </w:rPr>
              <w:t>190</w:t>
            </w:r>
          </w:p>
          <w:p w:rsidR="00553D4D" w:rsidRPr="00B160FB" w:rsidRDefault="00E45892" w:rsidP="00D6468B">
            <w:pPr>
              <w:rPr>
                <w:sz w:val="20"/>
              </w:rPr>
            </w:pPr>
            <w:r>
              <w:rPr>
                <w:sz w:val="20"/>
              </w:rPr>
              <w:t>(A1-A16)</w:t>
            </w:r>
          </w:p>
        </w:tc>
        <w:tc>
          <w:tcPr>
            <w:tcW w:w="1922" w:type="dxa"/>
            <w:tcBorders>
              <w:top w:val="single" w:sz="4" w:space="0" w:color="auto"/>
            </w:tcBorders>
            <w:hideMark/>
          </w:tcPr>
          <w:p w:rsidR="00553D4D" w:rsidRPr="00B160FB" w:rsidRDefault="00553D4D">
            <w:pPr>
              <w:rPr>
                <w:sz w:val="20"/>
                <w:lang w:val="en-US"/>
              </w:rPr>
            </w:pPr>
            <w:r w:rsidRPr="00B160FB">
              <w:rPr>
                <w:sz w:val="20"/>
                <w:lang w:val="en-US"/>
              </w:rPr>
              <w:t>Undiscounted annuity claims provisions at the start of year N</w:t>
            </w:r>
          </w:p>
        </w:tc>
        <w:tc>
          <w:tcPr>
            <w:tcW w:w="5216" w:type="dxa"/>
            <w:tcBorders>
              <w:top w:val="single" w:sz="4" w:space="0" w:color="auto"/>
            </w:tcBorders>
            <w:hideMark/>
          </w:tcPr>
          <w:p w:rsidR="00553D4D" w:rsidRPr="00B160FB" w:rsidRDefault="00553D4D">
            <w:pPr>
              <w:rPr>
                <w:sz w:val="20"/>
                <w:lang w:val="en-US"/>
              </w:rPr>
            </w:pPr>
            <w:r w:rsidRPr="00B160FB">
              <w:rPr>
                <w:sz w:val="20"/>
                <w:lang w:val="en-US"/>
              </w:rPr>
              <w:t xml:space="preserve">Amount of annuity claims </w:t>
            </w:r>
            <w:r w:rsidR="00875C6F">
              <w:rPr>
                <w:sz w:val="20"/>
                <w:lang w:val="en-US"/>
              </w:rPr>
              <w:t>best estimate</w:t>
            </w:r>
            <w:r w:rsidR="00875C6F" w:rsidRPr="00B160FB">
              <w:rPr>
                <w:sz w:val="20"/>
                <w:lang w:val="en-US"/>
              </w:rPr>
              <w:t xml:space="preserve"> </w:t>
            </w:r>
            <w:r w:rsidRPr="00B160FB">
              <w:rPr>
                <w:sz w:val="20"/>
                <w:lang w:val="en-US"/>
              </w:rPr>
              <w:t xml:space="preserve">stemming from Non-Life Insurance obligations at beginning of year N. </w:t>
            </w:r>
          </w:p>
          <w:p w:rsidR="00553D4D" w:rsidRPr="00B160FB" w:rsidRDefault="00553D4D">
            <w:pPr>
              <w:rPr>
                <w:sz w:val="20"/>
                <w:lang w:val="en-US"/>
              </w:rPr>
            </w:pPr>
            <w:r w:rsidRPr="00B160FB">
              <w:rPr>
                <w:sz w:val="20"/>
                <w:lang w:val="en-US"/>
              </w:rPr>
              <w:t xml:space="preserve">This is a part of </w:t>
            </w:r>
            <w:r w:rsidR="00875C6F">
              <w:rPr>
                <w:sz w:val="20"/>
                <w:lang w:val="en-US"/>
              </w:rPr>
              <w:t>technical provisions</w:t>
            </w:r>
            <w:r w:rsidR="00875C6F" w:rsidRPr="00B160FB">
              <w:rPr>
                <w:sz w:val="20"/>
                <w:lang w:val="en-US"/>
              </w:rPr>
              <w:t xml:space="preserve"> </w:t>
            </w:r>
            <w:r w:rsidRPr="00B160FB">
              <w:rPr>
                <w:sz w:val="20"/>
                <w:lang w:val="en-US"/>
              </w:rPr>
              <w:t>set up during year N (Net movements between new reserves during N/release of serves during N)</w:t>
            </w:r>
          </w:p>
        </w:tc>
      </w:tr>
      <w:tr w:rsidR="00553D4D" w:rsidRPr="009977B6" w:rsidTr="00B160FB">
        <w:trPr>
          <w:trHeight w:val="975"/>
        </w:trPr>
        <w:tc>
          <w:tcPr>
            <w:tcW w:w="2150" w:type="dxa"/>
            <w:hideMark/>
          </w:tcPr>
          <w:p w:rsidR="00E45892" w:rsidRDefault="00553D4D" w:rsidP="00D6468B">
            <w:pPr>
              <w:rPr>
                <w:sz w:val="20"/>
              </w:rPr>
            </w:pPr>
            <w:r w:rsidRPr="00B160FB">
              <w:rPr>
                <w:sz w:val="20"/>
              </w:rPr>
              <w:t>C00</w:t>
            </w:r>
            <w:r w:rsidR="006D0CBF">
              <w:rPr>
                <w:sz w:val="20"/>
              </w:rPr>
              <w:t>3</w:t>
            </w:r>
            <w:r w:rsidRPr="00B160FB">
              <w:rPr>
                <w:sz w:val="20"/>
              </w:rPr>
              <w:t>0/R00</w:t>
            </w:r>
            <w:r w:rsidRPr="009977B6">
              <w:rPr>
                <w:sz w:val="20"/>
              </w:rPr>
              <w:t>4</w:t>
            </w:r>
            <w:r w:rsidRPr="00B160FB">
              <w:rPr>
                <w:sz w:val="20"/>
              </w:rPr>
              <w:t>0-R0</w:t>
            </w:r>
            <w:r w:rsidRPr="009977B6">
              <w:rPr>
                <w:sz w:val="20"/>
              </w:rPr>
              <w:t>190</w:t>
            </w:r>
          </w:p>
          <w:p w:rsidR="00553D4D" w:rsidRPr="00B160FB" w:rsidRDefault="00E45892" w:rsidP="00D6468B">
            <w:pPr>
              <w:rPr>
                <w:sz w:val="20"/>
              </w:rPr>
            </w:pPr>
            <w:r>
              <w:rPr>
                <w:sz w:val="20"/>
              </w:rPr>
              <w:t>(B1 – B16)</w:t>
            </w:r>
          </w:p>
        </w:tc>
        <w:tc>
          <w:tcPr>
            <w:tcW w:w="1922" w:type="dxa"/>
            <w:hideMark/>
          </w:tcPr>
          <w:p w:rsidR="00553D4D" w:rsidRPr="00B160FB" w:rsidRDefault="00553D4D">
            <w:pPr>
              <w:rPr>
                <w:sz w:val="20"/>
                <w:lang w:val="en-US"/>
              </w:rPr>
            </w:pPr>
            <w:r w:rsidRPr="00B160FB">
              <w:rPr>
                <w:sz w:val="20"/>
                <w:lang w:val="en-US"/>
              </w:rPr>
              <w:t>Undiscounted annuity claims provisions set up during year N</w:t>
            </w:r>
          </w:p>
        </w:tc>
        <w:tc>
          <w:tcPr>
            <w:tcW w:w="5216" w:type="dxa"/>
            <w:hideMark/>
          </w:tcPr>
          <w:p w:rsidR="00553D4D" w:rsidRPr="009977B6" w:rsidRDefault="00553D4D">
            <w:pPr>
              <w:rPr>
                <w:sz w:val="20"/>
                <w:lang w:val="en-US"/>
              </w:rPr>
            </w:pPr>
            <w:r w:rsidRPr="00B160FB">
              <w:rPr>
                <w:sz w:val="20"/>
                <w:lang w:val="en-US"/>
              </w:rPr>
              <w:t>Total amount of annuity claims provisions stemming from Non-Life Insurance obligations set up during year N as at the moment they were first set up (i.e., where assumptions used were for the first time based on life techniques)</w:t>
            </w:r>
          </w:p>
          <w:p w:rsidR="00553D4D" w:rsidRPr="00B160FB" w:rsidRDefault="00553D4D">
            <w:pPr>
              <w:rPr>
                <w:sz w:val="20"/>
                <w:lang w:val="en-US"/>
              </w:rPr>
            </w:pPr>
          </w:p>
        </w:tc>
      </w:tr>
      <w:tr w:rsidR="00553D4D" w:rsidRPr="009977B6" w:rsidTr="00B160FB">
        <w:trPr>
          <w:trHeight w:val="720"/>
        </w:trPr>
        <w:tc>
          <w:tcPr>
            <w:tcW w:w="2150" w:type="dxa"/>
            <w:hideMark/>
          </w:tcPr>
          <w:p w:rsidR="00E45892" w:rsidRDefault="00553D4D" w:rsidP="00D6468B">
            <w:pPr>
              <w:rPr>
                <w:sz w:val="20"/>
              </w:rPr>
            </w:pPr>
            <w:r w:rsidRPr="00B160FB">
              <w:rPr>
                <w:sz w:val="20"/>
              </w:rPr>
              <w:t>C00</w:t>
            </w:r>
            <w:r w:rsidR="006D0CBF">
              <w:rPr>
                <w:sz w:val="20"/>
              </w:rPr>
              <w:t>4</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(C1 – C16)</w:t>
            </w:r>
          </w:p>
        </w:tc>
        <w:tc>
          <w:tcPr>
            <w:tcW w:w="1922" w:type="dxa"/>
            <w:hideMark/>
          </w:tcPr>
          <w:p w:rsidR="00553D4D" w:rsidRPr="00B160FB" w:rsidRDefault="00553D4D">
            <w:pPr>
              <w:rPr>
                <w:sz w:val="20"/>
                <w:lang w:val="en-US"/>
              </w:rPr>
            </w:pPr>
            <w:r w:rsidRPr="00B160FB">
              <w:rPr>
                <w:sz w:val="20"/>
                <w:lang w:val="en-US"/>
              </w:rPr>
              <w:t>Annuity payments paid during year N</w:t>
            </w:r>
          </w:p>
        </w:tc>
        <w:tc>
          <w:tcPr>
            <w:tcW w:w="5216" w:type="dxa"/>
            <w:hideMark/>
          </w:tcPr>
          <w:p w:rsidR="00553D4D" w:rsidRPr="00B160FB" w:rsidRDefault="00553D4D">
            <w:pPr>
              <w:rPr>
                <w:sz w:val="20"/>
                <w:lang w:val="en-US"/>
              </w:rPr>
            </w:pPr>
            <w:r w:rsidRPr="00B160FB">
              <w:rPr>
                <w:sz w:val="20"/>
                <w:lang w:val="en-US"/>
              </w:rPr>
              <w:t>Total  amount of annuity payments stemming from Non-Life Insurance claims made during the calendar year N.</w:t>
            </w:r>
          </w:p>
        </w:tc>
      </w:tr>
      <w:tr w:rsidR="00553D4D" w:rsidRPr="009977B6" w:rsidTr="00B160FB">
        <w:trPr>
          <w:trHeight w:val="915"/>
        </w:trPr>
        <w:tc>
          <w:tcPr>
            <w:tcW w:w="2150" w:type="dxa"/>
            <w:hideMark/>
          </w:tcPr>
          <w:p w:rsidR="00E45892" w:rsidRDefault="00553D4D" w:rsidP="00D6468B">
            <w:pPr>
              <w:rPr>
                <w:sz w:val="20"/>
              </w:rPr>
            </w:pPr>
            <w:r w:rsidRPr="00B160FB">
              <w:rPr>
                <w:sz w:val="20"/>
              </w:rPr>
              <w:t>C00</w:t>
            </w:r>
            <w:r w:rsidR="006D0CBF">
              <w:rPr>
                <w:sz w:val="20"/>
              </w:rPr>
              <w:t>5</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(D1 – D16)</w:t>
            </w:r>
          </w:p>
        </w:tc>
        <w:tc>
          <w:tcPr>
            <w:tcW w:w="1922" w:type="dxa"/>
            <w:hideMark/>
          </w:tcPr>
          <w:p w:rsidR="00553D4D" w:rsidRPr="00B160FB" w:rsidRDefault="00553D4D">
            <w:pPr>
              <w:rPr>
                <w:sz w:val="20"/>
                <w:lang w:val="en-US"/>
              </w:rPr>
            </w:pPr>
            <w:r w:rsidRPr="00B160FB">
              <w:rPr>
                <w:sz w:val="20"/>
                <w:lang w:val="en-US"/>
              </w:rPr>
              <w:t>Undiscounted annuity claims provisions at the end of year N</w:t>
            </w:r>
          </w:p>
        </w:tc>
        <w:tc>
          <w:tcPr>
            <w:tcW w:w="5216" w:type="dxa"/>
            <w:hideMark/>
          </w:tcPr>
          <w:p w:rsidR="00553D4D" w:rsidRPr="00B160FB" w:rsidRDefault="00553D4D">
            <w:pPr>
              <w:rPr>
                <w:sz w:val="20"/>
                <w:lang w:val="en-US"/>
              </w:rPr>
            </w:pPr>
            <w:r w:rsidRPr="00B160FB">
              <w:rPr>
                <w:sz w:val="20"/>
                <w:lang w:val="en-US"/>
              </w:rPr>
              <w:t>Total  amount of annuity claims provisions stemming from Non-Life Insurance obligations at end of year N</w:t>
            </w:r>
            <w:r w:rsidR="0063171E">
              <w:rPr>
                <w:sz w:val="20"/>
                <w:lang w:val="en-US"/>
              </w:rPr>
              <w:t>.</w:t>
            </w:r>
          </w:p>
        </w:tc>
      </w:tr>
      <w:tr w:rsidR="00553D4D" w:rsidRPr="009977B6" w:rsidTr="00B160FB">
        <w:trPr>
          <w:trHeight w:val="930"/>
        </w:trPr>
        <w:tc>
          <w:tcPr>
            <w:tcW w:w="2150" w:type="dxa"/>
            <w:hideMark/>
          </w:tcPr>
          <w:p w:rsidR="00E45892" w:rsidRDefault="00553D4D" w:rsidP="00D6468B">
            <w:pPr>
              <w:rPr>
                <w:sz w:val="20"/>
              </w:rPr>
            </w:pPr>
            <w:r w:rsidRPr="00B160FB">
              <w:rPr>
                <w:sz w:val="20"/>
              </w:rPr>
              <w:t>C00</w:t>
            </w:r>
            <w:r w:rsidR="006D0CBF">
              <w:rPr>
                <w:sz w:val="20"/>
              </w:rPr>
              <w:t>6</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(E1 – E16)</w:t>
            </w:r>
          </w:p>
        </w:tc>
        <w:tc>
          <w:tcPr>
            <w:tcW w:w="1922" w:type="dxa"/>
            <w:hideMark/>
          </w:tcPr>
          <w:p w:rsidR="00553D4D" w:rsidRPr="00B160FB" w:rsidRDefault="00553D4D">
            <w:pPr>
              <w:rPr>
                <w:sz w:val="20"/>
                <w:lang w:val="en-US"/>
              </w:rPr>
            </w:pPr>
            <w:r w:rsidRPr="00B160FB">
              <w:rPr>
                <w:sz w:val="20"/>
                <w:lang w:val="en-US"/>
              </w:rPr>
              <w:t>Number of annuities obligations at the end of year N</w:t>
            </w:r>
          </w:p>
        </w:tc>
        <w:tc>
          <w:tcPr>
            <w:tcW w:w="5216" w:type="dxa"/>
            <w:hideMark/>
          </w:tcPr>
          <w:p w:rsidR="00553D4D" w:rsidRPr="00B160FB" w:rsidRDefault="00553D4D" w:rsidP="00D6468B">
            <w:pPr>
              <w:rPr>
                <w:sz w:val="20"/>
                <w:lang w:val="en-US"/>
              </w:rPr>
            </w:pPr>
            <w:r w:rsidRPr="00B160FB">
              <w:rPr>
                <w:sz w:val="20"/>
                <w:lang w:val="en-US"/>
              </w:rPr>
              <w:t>Number of non-life insurance annuity obligations.</w:t>
            </w:r>
          </w:p>
        </w:tc>
      </w:tr>
      <w:tr w:rsidR="00553D4D" w:rsidRPr="009977B6" w:rsidTr="00B160FB">
        <w:trPr>
          <w:trHeight w:val="1515"/>
        </w:trPr>
        <w:tc>
          <w:tcPr>
            <w:tcW w:w="2150" w:type="dxa"/>
            <w:hideMark/>
          </w:tcPr>
          <w:p w:rsidR="00E45892" w:rsidRDefault="00553D4D" w:rsidP="00D6468B">
            <w:pPr>
              <w:rPr>
                <w:sz w:val="20"/>
              </w:rPr>
            </w:pPr>
            <w:r w:rsidRPr="00B160FB">
              <w:rPr>
                <w:sz w:val="20"/>
              </w:rPr>
              <w:t>C0</w:t>
            </w:r>
            <w:r w:rsidR="006D0CBF">
              <w:rPr>
                <w:sz w:val="20"/>
              </w:rPr>
              <w:t>07</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(F1 – F16)</w:t>
            </w:r>
          </w:p>
        </w:tc>
        <w:tc>
          <w:tcPr>
            <w:tcW w:w="1922" w:type="dxa"/>
            <w:hideMark/>
          </w:tcPr>
          <w:p w:rsidR="00553D4D" w:rsidRPr="00B160FB" w:rsidRDefault="00553D4D">
            <w:pPr>
              <w:rPr>
                <w:sz w:val="20"/>
                <w:lang w:val="en-US"/>
              </w:rPr>
            </w:pPr>
            <w:r w:rsidRPr="00B160FB">
              <w:rPr>
                <w:sz w:val="20"/>
                <w:lang w:val="en-US"/>
              </w:rPr>
              <w:t>Best Estimate for annuity claims provisions at the end of year N (discounted basis)</w:t>
            </w:r>
          </w:p>
        </w:tc>
        <w:tc>
          <w:tcPr>
            <w:tcW w:w="5216" w:type="dxa"/>
            <w:hideMark/>
          </w:tcPr>
          <w:p w:rsidR="00553D4D" w:rsidRPr="00B160FB" w:rsidRDefault="00553D4D">
            <w:pPr>
              <w:rPr>
                <w:sz w:val="20"/>
                <w:lang w:val="en-US"/>
              </w:rPr>
            </w:pPr>
            <w:r w:rsidRPr="00B160FB">
              <w:rPr>
                <w:sz w:val="20"/>
                <w:lang w:val="en-US"/>
              </w:rPr>
              <w:t>Best estimate covering annuities stemming from Non-Life Insurance Obligations at the end of calendar year N.</w:t>
            </w:r>
          </w:p>
        </w:tc>
      </w:tr>
      <w:tr w:rsidR="00553D4D" w:rsidRPr="009977B6" w:rsidTr="00B160FB">
        <w:trPr>
          <w:trHeight w:val="1500"/>
        </w:trPr>
        <w:tc>
          <w:tcPr>
            <w:tcW w:w="2150" w:type="dxa"/>
            <w:hideMark/>
          </w:tcPr>
          <w:p w:rsidR="00E45892" w:rsidRDefault="00553D4D" w:rsidP="00D6468B">
            <w:pPr>
              <w:rPr>
                <w:sz w:val="20"/>
              </w:rPr>
            </w:pPr>
            <w:r w:rsidRPr="00B160FB">
              <w:rPr>
                <w:sz w:val="20"/>
              </w:rPr>
              <w:t>C0</w:t>
            </w:r>
            <w:r w:rsidR="006D0CBF">
              <w:rPr>
                <w:sz w:val="20"/>
              </w:rPr>
              <w:t>08</w:t>
            </w:r>
            <w:r w:rsidRPr="00B160FB">
              <w:rPr>
                <w:sz w:val="20"/>
              </w:rPr>
              <w:t>0/R00</w:t>
            </w:r>
            <w:r w:rsidRPr="009977B6">
              <w:rPr>
                <w:sz w:val="20"/>
              </w:rPr>
              <w:t>4</w:t>
            </w:r>
            <w:r w:rsidRPr="00B160FB">
              <w:rPr>
                <w:sz w:val="20"/>
              </w:rPr>
              <w:t>0-R0</w:t>
            </w:r>
            <w:r w:rsidRPr="009977B6">
              <w:rPr>
                <w:sz w:val="20"/>
              </w:rPr>
              <w:t>19</w:t>
            </w:r>
            <w:r w:rsidRPr="00B160FB">
              <w:rPr>
                <w:sz w:val="20"/>
              </w:rPr>
              <w:t>0</w:t>
            </w:r>
          </w:p>
          <w:p w:rsidR="00553D4D" w:rsidRPr="00B160FB" w:rsidRDefault="00E45892" w:rsidP="00D6468B">
            <w:pPr>
              <w:rPr>
                <w:sz w:val="20"/>
              </w:rPr>
            </w:pPr>
            <w:r>
              <w:rPr>
                <w:sz w:val="20"/>
              </w:rPr>
              <w:t>(G1 – G16)</w:t>
            </w:r>
          </w:p>
        </w:tc>
        <w:tc>
          <w:tcPr>
            <w:tcW w:w="1922" w:type="dxa"/>
            <w:hideMark/>
          </w:tcPr>
          <w:p w:rsidR="00553D4D" w:rsidRPr="00B160FB" w:rsidRDefault="00553D4D">
            <w:pPr>
              <w:rPr>
                <w:sz w:val="20"/>
              </w:rPr>
            </w:pPr>
            <w:r w:rsidRPr="00B160FB">
              <w:rPr>
                <w:sz w:val="20"/>
              </w:rPr>
              <w:t>Undiscounted development result</w:t>
            </w:r>
          </w:p>
        </w:tc>
        <w:tc>
          <w:tcPr>
            <w:tcW w:w="5216" w:type="dxa"/>
            <w:hideMark/>
          </w:tcPr>
          <w:p w:rsidR="00553D4D" w:rsidRPr="00B160FB" w:rsidDel="00825657" w:rsidRDefault="00553D4D">
            <w:pPr>
              <w:rPr>
                <w:del w:id="161" w:author="Author"/>
                <w:sz w:val="20"/>
                <w:lang w:val="en-US"/>
              </w:rPr>
            </w:pPr>
            <w:r w:rsidRPr="00B160FB">
              <w:rPr>
                <w:sz w:val="20"/>
                <w:lang w:val="en-US"/>
              </w:rPr>
              <w:t xml:space="preserve">Undiscounted development result </w:t>
            </w:r>
            <w:ins w:id="162" w:author="Author">
              <w:r w:rsidR="00825657">
                <w:rPr>
                  <w:sz w:val="20"/>
                  <w:lang w:val="en-US"/>
                </w:rPr>
                <w:t xml:space="preserve">calculated as </w:t>
              </w:r>
            </w:ins>
            <w:del w:id="163" w:author="Author">
              <w:r w:rsidRPr="00B160FB" w:rsidDel="00825657">
                <w:rPr>
                  <w:sz w:val="20"/>
                  <w:lang w:val="en-US"/>
                </w:rPr>
                <w:delText xml:space="preserve">given by the formula: </w:delText>
              </w:r>
            </w:del>
          </w:p>
          <w:p w:rsidR="00553D4D" w:rsidRPr="00B160FB" w:rsidDel="00825657" w:rsidRDefault="00553D4D">
            <w:pPr>
              <w:rPr>
                <w:del w:id="164" w:author="Author"/>
                <w:sz w:val="20"/>
                <w:lang w:val="en-US"/>
              </w:rPr>
            </w:pPr>
            <w:del w:id="165" w:author="Author">
              <w:r w:rsidRPr="00B160FB" w:rsidDel="00825657">
                <w:rPr>
                  <w:sz w:val="20"/>
                  <w:lang w:val="en-US"/>
                </w:rPr>
                <w:delText>U</w:delText>
              </w:r>
            </w:del>
            <w:ins w:id="166" w:author="Author">
              <w:r w:rsidR="00825657">
                <w:rPr>
                  <w:sz w:val="20"/>
                  <w:lang w:val="en-US"/>
                </w:rPr>
                <w:t xml:space="preserve">the </w:t>
              </w:r>
            </w:ins>
            <w:del w:id="167" w:author="Author">
              <w:r w:rsidRPr="00B160FB" w:rsidDel="00825657">
                <w:rPr>
                  <w:sz w:val="20"/>
                  <w:lang w:val="en-US"/>
                </w:rPr>
                <w:delText>n</w:delText>
              </w:r>
            </w:del>
            <w:ins w:id="168" w:author="Author">
              <w:r w:rsidR="00825657">
                <w:rPr>
                  <w:sz w:val="20"/>
                  <w:lang w:val="en-US"/>
                </w:rPr>
                <w:t>un</w:t>
              </w:r>
            </w:ins>
            <w:r w:rsidRPr="00B160FB">
              <w:rPr>
                <w:sz w:val="20"/>
                <w:lang w:val="en-US"/>
              </w:rPr>
              <w:t>discounted annuity claims provisions at the start of year N</w:t>
            </w:r>
            <w:ins w:id="169" w:author="Author">
              <w:r w:rsidR="00825657">
                <w:rPr>
                  <w:sz w:val="20"/>
                  <w:lang w:val="en-US"/>
                </w:rPr>
                <w:t>, plus</w:t>
              </w:r>
            </w:ins>
            <w:r w:rsidRPr="00B160FB">
              <w:rPr>
                <w:sz w:val="20"/>
                <w:lang w:val="en-US"/>
              </w:rPr>
              <w:t xml:space="preserve"> </w:t>
            </w:r>
          </w:p>
          <w:p w:rsidR="00553D4D" w:rsidRPr="00B160FB" w:rsidDel="00825657" w:rsidRDefault="00825657">
            <w:pPr>
              <w:rPr>
                <w:del w:id="170" w:author="Author"/>
                <w:sz w:val="20"/>
                <w:lang w:val="en-US"/>
              </w:rPr>
            </w:pPr>
            <w:ins w:id="171" w:author="Author">
              <w:r>
                <w:rPr>
                  <w:sz w:val="20"/>
                  <w:lang w:val="en-US"/>
                </w:rPr>
                <w:t>the</w:t>
              </w:r>
            </w:ins>
            <w:del w:id="172" w:author="Author">
              <w:r w:rsidR="00553D4D" w:rsidRPr="00B160FB" w:rsidDel="00825657">
                <w:rPr>
                  <w:sz w:val="20"/>
                  <w:lang w:val="en-US"/>
                </w:rPr>
                <w:delText>+</w:delText>
              </w:r>
            </w:del>
            <w:r w:rsidR="00553D4D" w:rsidRPr="00B160FB">
              <w:rPr>
                <w:sz w:val="20"/>
                <w:lang w:val="en-US"/>
              </w:rPr>
              <w:t xml:space="preserve"> </w:t>
            </w:r>
            <w:del w:id="173" w:author="Author">
              <w:r w:rsidR="00553D4D" w:rsidRPr="00B160FB" w:rsidDel="00825657">
                <w:rPr>
                  <w:sz w:val="20"/>
                  <w:lang w:val="en-US"/>
                </w:rPr>
                <w:delText>U</w:delText>
              </w:r>
            </w:del>
            <w:ins w:id="174" w:author="Author">
              <w:r>
                <w:rPr>
                  <w:sz w:val="20"/>
                  <w:lang w:val="en-US"/>
                </w:rPr>
                <w:t>u</w:t>
              </w:r>
            </w:ins>
            <w:r w:rsidR="00553D4D" w:rsidRPr="00B160FB">
              <w:rPr>
                <w:sz w:val="20"/>
                <w:lang w:val="en-US"/>
              </w:rPr>
              <w:t>ndiscounted annuity claims provisions set up during year N</w:t>
            </w:r>
            <w:ins w:id="175" w:author="Author">
              <w:r>
                <w:rPr>
                  <w:sz w:val="20"/>
                  <w:lang w:val="en-US"/>
                </w:rPr>
                <w:t xml:space="preserve">, minus </w:t>
              </w:r>
            </w:ins>
            <w:del w:id="176" w:author="Author">
              <w:r w:rsidR="00553D4D" w:rsidRPr="00B160FB" w:rsidDel="00825657">
                <w:rPr>
                  <w:sz w:val="20"/>
                  <w:lang w:val="en-US"/>
                </w:rPr>
                <w:delText xml:space="preserve"> </w:delText>
              </w:r>
            </w:del>
          </w:p>
          <w:p w:rsidR="00553D4D" w:rsidRPr="00B160FB" w:rsidDel="00825657" w:rsidRDefault="00553D4D">
            <w:pPr>
              <w:rPr>
                <w:del w:id="177" w:author="Author"/>
                <w:sz w:val="20"/>
                <w:lang w:val="en-US"/>
              </w:rPr>
            </w:pPr>
            <w:del w:id="178" w:author="Author">
              <w:r w:rsidRPr="00B160FB" w:rsidDel="00825657">
                <w:rPr>
                  <w:sz w:val="20"/>
                  <w:lang w:val="en-US"/>
                </w:rPr>
                <w:delText>- A</w:delText>
              </w:r>
            </w:del>
            <w:ins w:id="179" w:author="Author">
              <w:r w:rsidR="00825657">
                <w:rPr>
                  <w:sz w:val="20"/>
                  <w:lang w:val="en-US"/>
                </w:rPr>
                <w:t>a</w:t>
              </w:r>
            </w:ins>
            <w:r w:rsidRPr="00B160FB">
              <w:rPr>
                <w:sz w:val="20"/>
                <w:lang w:val="en-US"/>
              </w:rPr>
              <w:t xml:space="preserve">nnuity payments paid during year N </w:t>
            </w:r>
            <w:ins w:id="180" w:author="Author">
              <w:r w:rsidR="00825657">
                <w:rPr>
                  <w:sz w:val="20"/>
                  <w:lang w:val="en-US"/>
                </w:rPr>
                <w:t xml:space="preserve">and minus </w:t>
              </w:r>
            </w:ins>
          </w:p>
          <w:p w:rsidR="00553D4D" w:rsidRPr="00B160FB" w:rsidRDefault="00553D4D">
            <w:pPr>
              <w:rPr>
                <w:sz w:val="20"/>
                <w:lang w:val="en-GB"/>
              </w:rPr>
            </w:pPr>
            <w:del w:id="181" w:author="Author">
              <w:r w:rsidRPr="00B160FB" w:rsidDel="00825657">
                <w:rPr>
                  <w:sz w:val="20"/>
                  <w:lang w:val="en-US"/>
                </w:rPr>
                <w:delText>- U</w:delText>
              </w:r>
            </w:del>
            <w:ins w:id="182" w:author="Author">
              <w:r w:rsidR="00825657">
                <w:rPr>
                  <w:sz w:val="20"/>
                  <w:lang w:val="en-US"/>
                </w:rPr>
                <w:t>u</w:t>
              </w:r>
            </w:ins>
            <w:r w:rsidRPr="00B160FB">
              <w:rPr>
                <w:sz w:val="20"/>
                <w:lang w:val="en-US"/>
              </w:rPr>
              <w:t>ndiscounted annuity claims provisions at the end of year N</w:t>
            </w:r>
            <w:ins w:id="183" w:author="Author">
              <w:r w:rsidR="00825657">
                <w:rPr>
                  <w:sz w:val="20"/>
                  <w:lang w:val="en-US"/>
                </w:rPr>
                <w:t>.</w:t>
              </w:r>
            </w:ins>
          </w:p>
        </w:tc>
      </w:tr>
      <w:tr w:rsidR="00553D4D" w:rsidRPr="009977B6" w:rsidTr="00B160FB">
        <w:trPr>
          <w:trHeight w:val="571"/>
        </w:trPr>
        <w:tc>
          <w:tcPr>
            <w:tcW w:w="2150" w:type="dxa"/>
            <w:hideMark/>
          </w:tcPr>
          <w:p w:rsidR="00553D4D" w:rsidRPr="00B160FB" w:rsidRDefault="00553D4D">
            <w:pPr>
              <w:rPr>
                <w:sz w:val="20"/>
              </w:rPr>
            </w:pPr>
            <w:r w:rsidRPr="00B160FB">
              <w:rPr>
                <w:sz w:val="20"/>
              </w:rPr>
              <w:t>C0</w:t>
            </w:r>
            <w:r w:rsidR="006D0CBF">
              <w:rPr>
                <w:sz w:val="20"/>
              </w:rPr>
              <w:t>02</w:t>
            </w:r>
            <w:r w:rsidRPr="00B160FB">
              <w:rPr>
                <w:sz w:val="20"/>
              </w:rPr>
              <w:t>0-C0</w:t>
            </w:r>
            <w:r w:rsidR="006D0CBF">
              <w:rPr>
                <w:sz w:val="20"/>
              </w:rPr>
              <w:t>08</w:t>
            </w:r>
            <w:r w:rsidRPr="00B160FB">
              <w:rPr>
                <w:sz w:val="20"/>
              </w:rPr>
              <w:t>0/R02</w:t>
            </w:r>
            <w:r w:rsidRPr="009977B6">
              <w:rPr>
                <w:sz w:val="20"/>
              </w:rPr>
              <w:t>0</w:t>
            </w:r>
            <w:r w:rsidRPr="00B160FB">
              <w:rPr>
                <w:sz w:val="20"/>
              </w:rPr>
              <w:t>0</w:t>
            </w:r>
          </w:p>
        </w:tc>
        <w:tc>
          <w:tcPr>
            <w:tcW w:w="1922" w:type="dxa"/>
            <w:hideMark/>
          </w:tcPr>
          <w:p w:rsidR="00553D4D" w:rsidRPr="00B160FB" w:rsidRDefault="00553D4D">
            <w:pPr>
              <w:rPr>
                <w:sz w:val="20"/>
              </w:rPr>
            </w:pPr>
            <w:r w:rsidRPr="00B160FB">
              <w:rPr>
                <w:sz w:val="20"/>
              </w:rPr>
              <w:t>Total</w:t>
            </w:r>
          </w:p>
        </w:tc>
        <w:tc>
          <w:tcPr>
            <w:tcW w:w="5216" w:type="dxa"/>
            <w:hideMark/>
          </w:tcPr>
          <w:p w:rsidR="00553D4D" w:rsidRPr="00B160FB" w:rsidRDefault="00553D4D">
            <w:pPr>
              <w:rPr>
                <w:sz w:val="20"/>
                <w:lang w:val="en-GB"/>
              </w:rPr>
            </w:pPr>
            <w:r w:rsidRPr="00B160FB">
              <w:rPr>
                <w:sz w:val="20"/>
                <w:lang w:val="en-GB"/>
              </w:rPr>
              <w:t xml:space="preserve">Total </w:t>
            </w:r>
            <w:r w:rsidR="00E45892">
              <w:rPr>
                <w:sz w:val="20"/>
                <w:lang w:val="en-GB"/>
              </w:rPr>
              <w:t xml:space="preserve">amount </w:t>
            </w:r>
            <w:r w:rsidRPr="009977B6">
              <w:rPr>
                <w:sz w:val="20"/>
                <w:lang w:val="en-GB"/>
              </w:rPr>
              <w:t>of the u</w:t>
            </w:r>
            <w:proofErr w:type="spellStart"/>
            <w:r w:rsidRPr="00B160FB">
              <w:rPr>
                <w:sz w:val="20"/>
                <w:lang w:val="en-US"/>
              </w:rPr>
              <w:t>ndiscounted</w:t>
            </w:r>
            <w:proofErr w:type="spellEnd"/>
            <w:r w:rsidRPr="00B160FB">
              <w:rPr>
                <w:sz w:val="20"/>
                <w:lang w:val="en-US"/>
              </w:rPr>
              <w:t xml:space="preserve"> development result </w:t>
            </w:r>
            <w:del w:id="184" w:author="Author">
              <w:r w:rsidRPr="00825657" w:rsidDel="00080E9A">
                <w:rPr>
                  <w:sz w:val="20"/>
                  <w:lang w:val="en-US"/>
                </w:rPr>
                <w:delText>for the total number of years</w:delText>
              </w:r>
            </w:del>
            <w:ins w:id="185" w:author="Author">
              <w:del w:id="186" w:author="Author">
                <w:r w:rsidR="00511115" w:rsidRPr="00614FE5" w:rsidDel="00825657">
                  <w:rPr>
                    <w:sz w:val="20"/>
                    <w:lang w:val="en-US"/>
                    <w:rPrChange w:id="187" w:author="Author">
                      <w:rPr>
                        <w:b/>
                        <w:sz w:val="20"/>
                        <w:lang w:val="en-US"/>
                      </w:rPr>
                    </w:rPrChange>
                  </w:rPr>
                  <w:delText xml:space="preserve"> </w:delText>
                </w:r>
              </w:del>
              <w:r w:rsidR="00DB7FE9" w:rsidRPr="00614FE5">
                <w:rPr>
                  <w:sz w:val="20"/>
                  <w:lang w:val="en-US"/>
                  <w:rPrChange w:id="188" w:author="Author">
                    <w:rPr>
                      <w:b/>
                      <w:sz w:val="20"/>
                      <w:lang w:val="en-US"/>
                    </w:rPr>
                  </w:rPrChange>
                </w:rPr>
                <w:t xml:space="preserve">for </w:t>
              </w:r>
              <w:r w:rsidR="00080E9A" w:rsidRPr="00614FE5">
                <w:rPr>
                  <w:sz w:val="20"/>
                  <w:lang w:val="en-US"/>
                  <w:rPrChange w:id="189" w:author="Author">
                    <w:rPr>
                      <w:b/>
                      <w:sz w:val="20"/>
                      <w:lang w:val="en-US"/>
                    </w:rPr>
                  </w:rPrChange>
                </w:rPr>
                <w:t>all accident/underwriting years</w:t>
              </w:r>
            </w:ins>
            <w:r w:rsidRPr="00825657">
              <w:rPr>
                <w:sz w:val="20"/>
                <w:lang w:val="en-US"/>
              </w:rPr>
              <w:t>.</w:t>
            </w:r>
            <w:r w:rsidRPr="00B160FB">
              <w:rPr>
                <w:sz w:val="20"/>
                <w:lang w:val="en-US"/>
              </w:rPr>
              <w:t xml:space="preserve"> </w:t>
            </w:r>
          </w:p>
        </w:tc>
      </w:tr>
    </w:tbl>
    <w:p w:rsidR="00084400" w:rsidRPr="00B160FB" w:rsidRDefault="00084400" w:rsidP="00084400">
      <w:pPr>
        <w:rPr>
          <w:b/>
          <w:sz w:val="20"/>
          <w:lang w:val="en-GB"/>
        </w:rPr>
      </w:pPr>
    </w:p>
    <w:sectPr w:rsidR="00084400" w:rsidRPr="00B160F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91CD1"/>
    <w:multiLevelType w:val="hybridMultilevel"/>
    <w:tmpl w:val="0ECA9AF6"/>
    <w:lvl w:ilvl="0" w:tplc="B80C29F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0D56AC"/>
    <w:multiLevelType w:val="hybridMultilevel"/>
    <w:tmpl w:val="67989440"/>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
    <w:nsid w:val="6CC63243"/>
    <w:multiLevelType w:val="hybridMultilevel"/>
    <w:tmpl w:val="AB8222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4400"/>
    <w:rsid w:val="0002468B"/>
    <w:rsid w:val="00070A26"/>
    <w:rsid w:val="00080E9A"/>
    <w:rsid w:val="00084400"/>
    <w:rsid w:val="00085145"/>
    <w:rsid w:val="000A70D9"/>
    <w:rsid w:val="000C4282"/>
    <w:rsid w:val="000F5AAF"/>
    <w:rsid w:val="001152F0"/>
    <w:rsid w:val="00122072"/>
    <w:rsid w:val="0016096C"/>
    <w:rsid w:val="001A5AD3"/>
    <w:rsid w:val="00203033"/>
    <w:rsid w:val="00216E73"/>
    <w:rsid w:val="00250BFD"/>
    <w:rsid w:val="002668F0"/>
    <w:rsid w:val="00295BC6"/>
    <w:rsid w:val="002B0DCF"/>
    <w:rsid w:val="002E7576"/>
    <w:rsid w:val="002F00DC"/>
    <w:rsid w:val="00321132"/>
    <w:rsid w:val="00382BBE"/>
    <w:rsid w:val="003C1EC5"/>
    <w:rsid w:val="00410D1F"/>
    <w:rsid w:val="00446315"/>
    <w:rsid w:val="004A3D8A"/>
    <w:rsid w:val="004E5DAB"/>
    <w:rsid w:val="0050708B"/>
    <w:rsid w:val="00511115"/>
    <w:rsid w:val="00514F93"/>
    <w:rsid w:val="0052556F"/>
    <w:rsid w:val="00536DC0"/>
    <w:rsid w:val="00544FA0"/>
    <w:rsid w:val="00553D4D"/>
    <w:rsid w:val="00592D0F"/>
    <w:rsid w:val="005A0B94"/>
    <w:rsid w:val="005A3910"/>
    <w:rsid w:val="005A5E9A"/>
    <w:rsid w:val="005C4EA6"/>
    <w:rsid w:val="005E48B6"/>
    <w:rsid w:val="005F17BB"/>
    <w:rsid w:val="005F1C44"/>
    <w:rsid w:val="00613CEB"/>
    <w:rsid w:val="00614FE5"/>
    <w:rsid w:val="0062656C"/>
    <w:rsid w:val="00626767"/>
    <w:rsid w:val="0063171E"/>
    <w:rsid w:val="006477A1"/>
    <w:rsid w:val="00673704"/>
    <w:rsid w:val="006A24E2"/>
    <w:rsid w:val="006B0643"/>
    <w:rsid w:val="006C3AC9"/>
    <w:rsid w:val="006D0CBF"/>
    <w:rsid w:val="00702272"/>
    <w:rsid w:val="00720AA8"/>
    <w:rsid w:val="00736227"/>
    <w:rsid w:val="007713AF"/>
    <w:rsid w:val="007721C5"/>
    <w:rsid w:val="00774511"/>
    <w:rsid w:val="007B329A"/>
    <w:rsid w:val="007B4145"/>
    <w:rsid w:val="00825657"/>
    <w:rsid w:val="008512C0"/>
    <w:rsid w:val="00875C6F"/>
    <w:rsid w:val="00896677"/>
    <w:rsid w:val="008A0270"/>
    <w:rsid w:val="008A43C4"/>
    <w:rsid w:val="008A6552"/>
    <w:rsid w:val="00933DD8"/>
    <w:rsid w:val="00942A2B"/>
    <w:rsid w:val="009946DA"/>
    <w:rsid w:val="009977B6"/>
    <w:rsid w:val="009A1894"/>
    <w:rsid w:val="009E4930"/>
    <w:rsid w:val="00A139FC"/>
    <w:rsid w:val="00A82C91"/>
    <w:rsid w:val="00A90531"/>
    <w:rsid w:val="00B13BCF"/>
    <w:rsid w:val="00B160FB"/>
    <w:rsid w:val="00B438F4"/>
    <w:rsid w:val="00B71764"/>
    <w:rsid w:val="00BD4681"/>
    <w:rsid w:val="00C02AE7"/>
    <w:rsid w:val="00C71E74"/>
    <w:rsid w:val="00C75C16"/>
    <w:rsid w:val="00C765BA"/>
    <w:rsid w:val="00C96FA1"/>
    <w:rsid w:val="00CB2F10"/>
    <w:rsid w:val="00CC5D0A"/>
    <w:rsid w:val="00CC6DF3"/>
    <w:rsid w:val="00D1347C"/>
    <w:rsid w:val="00D170D7"/>
    <w:rsid w:val="00D23C70"/>
    <w:rsid w:val="00D6468B"/>
    <w:rsid w:val="00DB52A4"/>
    <w:rsid w:val="00DB7FE9"/>
    <w:rsid w:val="00DC0DDC"/>
    <w:rsid w:val="00E35BEE"/>
    <w:rsid w:val="00E45892"/>
    <w:rsid w:val="00EC3003"/>
    <w:rsid w:val="00F070B2"/>
    <w:rsid w:val="00FA6BCE"/>
    <w:rsid w:val="00FB33A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5391">
      <w:bodyDiv w:val="1"/>
      <w:marLeft w:val="0"/>
      <w:marRight w:val="0"/>
      <w:marTop w:val="0"/>
      <w:marBottom w:val="0"/>
      <w:divBdr>
        <w:top w:val="none" w:sz="0" w:space="0" w:color="auto"/>
        <w:left w:val="none" w:sz="0" w:space="0" w:color="auto"/>
        <w:bottom w:val="none" w:sz="0" w:space="0" w:color="auto"/>
        <w:right w:val="none" w:sz="0" w:space="0" w:color="auto"/>
      </w:divBdr>
    </w:div>
    <w:div w:id="332343350">
      <w:bodyDiv w:val="1"/>
      <w:marLeft w:val="0"/>
      <w:marRight w:val="0"/>
      <w:marTop w:val="0"/>
      <w:marBottom w:val="0"/>
      <w:divBdr>
        <w:top w:val="none" w:sz="0" w:space="0" w:color="auto"/>
        <w:left w:val="none" w:sz="0" w:space="0" w:color="auto"/>
        <w:bottom w:val="none" w:sz="0" w:space="0" w:color="auto"/>
        <w:right w:val="none" w:sz="0" w:space="0" w:color="auto"/>
      </w:divBdr>
    </w:div>
    <w:div w:id="133013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CBC0C-62E0-4BB9-9FD3-F571CCAF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1641</Words>
  <Characters>8452</Characters>
  <Application>Microsoft Office Word</Application>
  <DocSecurity>0</DocSecurity>
  <Lines>384</Lines>
  <Paragraphs>197</Paragraphs>
  <ScaleCrop>false</ScaleCrop>
  <Company/>
  <LinksUpToDate>false</LinksUpToDate>
  <CharactersWithSpaces>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2015-07-02T22:22:00Z</dcterms:created>
  <dcterms:modified xsi:type="dcterms:W3CDTF">2015-08-03T10:15:00Z</dcterms:modified>
</cp:coreProperties>
</file>